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A12536" w:rsidRPr="00687837" w14:paraId="18AC2E98" w14:textId="77777777" w:rsidTr="00A12536">
        <w:trPr>
          <w:divId w:val="179126532"/>
        </w:trPr>
        <w:tc>
          <w:tcPr>
            <w:tcW w:w="5245" w:type="dxa"/>
          </w:tcPr>
          <w:p w14:paraId="31CC0F13" w14:textId="77777777" w:rsidR="00A12536" w:rsidRPr="002D2E60" w:rsidRDefault="00A12536" w:rsidP="0029577A">
            <w:pPr>
              <w:pStyle w:val="a8"/>
            </w:pPr>
            <w:r>
              <w:t>Принято</w:t>
            </w:r>
          </w:p>
          <w:p w14:paraId="7C6B13E8" w14:textId="77777777" w:rsidR="00A12536" w:rsidRPr="002D2E60" w:rsidRDefault="00A12536" w:rsidP="0029577A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32E79A7A" w14:textId="77777777" w:rsidR="00A12536" w:rsidRPr="002D2E60" w:rsidRDefault="00A12536" w:rsidP="0029577A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7A1E0313" w14:textId="77777777" w:rsidR="00A12536" w:rsidRPr="003E4D7C" w:rsidRDefault="00A12536" w:rsidP="0029577A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C68D80D" w14:textId="77777777" w:rsidR="00A12536" w:rsidRPr="00792F56" w:rsidRDefault="00A12536" w:rsidP="0029577A">
            <w:r w:rsidRPr="00792F56">
              <w:t>Утверждаю</w:t>
            </w:r>
          </w:p>
          <w:p w14:paraId="0D355726" w14:textId="77777777" w:rsidR="00A12536" w:rsidRPr="00792F56" w:rsidRDefault="00A12536" w:rsidP="0029577A">
            <w:r w:rsidRPr="00792F56">
              <w:t>Директор МБОУ СОШ №20</w:t>
            </w:r>
          </w:p>
          <w:p w14:paraId="525CF9FC" w14:textId="77777777" w:rsidR="00A12536" w:rsidRPr="00792F56" w:rsidRDefault="00A12536" w:rsidP="0029577A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53EF26B1" w14:textId="77777777" w:rsidR="00A12536" w:rsidRPr="00687837" w:rsidRDefault="00A12536" w:rsidP="0029577A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20842BFA" w14:textId="77777777" w:rsidR="00000000" w:rsidRPr="00A12536" w:rsidRDefault="00A12536" w:rsidP="00A12536">
      <w:pPr>
        <w:pStyle w:val="2"/>
        <w:jc w:val="center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  <w:sz w:val="21"/>
          <w:szCs w:val="21"/>
        </w:rPr>
        <w:pict w14:anchorId="0F98F942"/>
      </w:r>
      <w:r w:rsidRPr="00A12536">
        <w:rPr>
          <w:rFonts w:eastAsia="Times New Roman"/>
          <w:color w:val="1E2120"/>
        </w:rPr>
        <w:t>Положение</w:t>
      </w:r>
      <w:r w:rsidRPr="00A12536">
        <w:rPr>
          <w:rFonts w:eastAsia="Times New Roman"/>
          <w:color w:val="1E2120"/>
        </w:rPr>
        <w:br/>
      </w:r>
      <w:bookmarkStart w:id="0" w:name="_GoBack"/>
      <w:r w:rsidRPr="00A12536">
        <w:rPr>
          <w:rFonts w:eastAsia="Times New Roman"/>
          <w:color w:val="1E2120"/>
        </w:rPr>
        <w:t>о системе управления охраной труда (СУОТ) в общеобразовательной организации</w:t>
      </w:r>
      <w:bookmarkEnd w:id="0"/>
    </w:p>
    <w:p w14:paraId="0997D67D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1. Общие положения</w:t>
      </w:r>
    </w:p>
    <w:p w14:paraId="210C2386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1.1. Настоящее </w:t>
      </w:r>
      <w:r w:rsidRPr="00A12536">
        <w:rPr>
          <w:rStyle w:val="a6"/>
          <w:color w:val="1E2120"/>
          <w:sz w:val="21"/>
          <w:szCs w:val="21"/>
        </w:rPr>
        <w:t>Положение о системе управления охраной труда (СУОТ) в школе</w:t>
      </w:r>
      <w:r w:rsidRPr="00A12536">
        <w:rPr>
          <w:color w:val="1E2120"/>
          <w:sz w:val="21"/>
          <w:szCs w:val="21"/>
        </w:rPr>
        <w:t xml:space="preserve"> разработано в соответствии с Федеральным законом № 273-ФЗ от 29.12.2012 года «Об образовании в Российской Федерации» с изменениями от 8 августа 2024 </w:t>
      </w:r>
      <w:r w:rsidRPr="00A12536">
        <w:rPr>
          <w:color w:val="1E2120"/>
          <w:sz w:val="21"/>
          <w:szCs w:val="21"/>
        </w:rPr>
        <w:t>года, Приказом Министерства труда и социальной защиты Российской Федерации от 29 октября 2021 года № 776н «Об утверждении Примерного положения о системе управления охраной труда», Приказом Минтруда и социальной защиты Российской Федерации от 31 января 2022</w:t>
      </w:r>
      <w:r w:rsidRPr="00A12536">
        <w:rPr>
          <w:color w:val="1E2120"/>
          <w:sz w:val="21"/>
          <w:szCs w:val="21"/>
        </w:rPr>
        <w:t xml:space="preserve"> года № 37 «Об утверждении Рекомендаций по структуре службы охраны труда в организации и по численности работников службы охраны труда», Письмом Министерства образования и науки Российской Федерации № 12-1077 от 25 августа 2015 года «Рекомендации по создан</w:t>
      </w:r>
      <w:r w:rsidRPr="00A12536">
        <w:rPr>
          <w:color w:val="1E2120"/>
          <w:sz w:val="21"/>
          <w:szCs w:val="21"/>
        </w:rPr>
        <w:t>ию и функционированию системы управления охраной труда и обеспечением безопасности образовательной деятельности в образовательных организациях, осуществляющих образовательную деятельность, а также Уставом общеобразовательной организации и другими нормативн</w:t>
      </w:r>
      <w:r w:rsidRPr="00A12536">
        <w:rPr>
          <w:color w:val="1E2120"/>
          <w:sz w:val="21"/>
          <w:szCs w:val="21"/>
        </w:rPr>
        <w:t>ыми правовыми актами Российской Федерации, регламентирующими деятельность организаций, осуществляющих образовательную деятельность.</w:t>
      </w:r>
      <w:r w:rsidRPr="00A12536">
        <w:rPr>
          <w:color w:val="1E2120"/>
          <w:sz w:val="21"/>
          <w:szCs w:val="21"/>
        </w:rPr>
        <w:br/>
        <w:t xml:space="preserve">1.2. Данное </w:t>
      </w:r>
      <w:r w:rsidRPr="00A12536">
        <w:rPr>
          <w:rStyle w:val="a5"/>
          <w:color w:val="1E2120"/>
          <w:sz w:val="21"/>
          <w:szCs w:val="21"/>
        </w:rPr>
        <w:t>Положение о СУОТ в школе</w:t>
      </w:r>
      <w:r w:rsidRPr="00A12536">
        <w:rPr>
          <w:color w:val="1E2120"/>
          <w:sz w:val="21"/>
          <w:szCs w:val="21"/>
        </w:rPr>
        <w:t xml:space="preserve"> регламентирует основные термины и определения, определяет цели и задачи системы управле</w:t>
      </w:r>
      <w:r w:rsidRPr="00A12536">
        <w:rPr>
          <w:color w:val="1E2120"/>
          <w:sz w:val="21"/>
          <w:szCs w:val="21"/>
        </w:rPr>
        <w:t>ния охраной труда в образовательной организации, регулирует разработку и внедрение системы управления охраной труда, представляет политику (стратегию) в области охраны труда, регламентирует планирование, обеспечение функционирования СУОТ и организацию рабо</w:t>
      </w:r>
      <w:r w:rsidRPr="00A12536">
        <w:rPr>
          <w:color w:val="1E2120"/>
          <w:sz w:val="21"/>
          <w:szCs w:val="21"/>
        </w:rPr>
        <w:t>ты по охране труда, а также оценку результатов деятельности и улучшение функционирования системы управления охраной труда.</w:t>
      </w:r>
      <w:r w:rsidRPr="00A12536">
        <w:rPr>
          <w:color w:val="1E2120"/>
          <w:sz w:val="21"/>
          <w:szCs w:val="21"/>
        </w:rPr>
        <w:br/>
        <w:t>1.3. Органы управления образовательной организацией образуют систему управления охраной труда.</w:t>
      </w:r>
      <w:r w:rsidRPr="00A12536">
        <w:rPr>
          <w:color w:val="1E2120"/>
          <w:sz w:val="21"/>
          <w:szCs w:val="21"/>
        </w:rPr>
        <w:br/>
        <w:t xml:space="preserve">1.4. </w:t>
      </w:r>
      <w:r w:rsidRPr="00A12536">
        <w:rPr>
          <w:rStyle w:val="a5"/>
          <w:color w:val="1E2120"/>
          <w:sz w:val="21"/>
          <w:szCs w:val="21"/>
        </w:rPr>
        <w:t>Система управления охраной труда</w:t>
      </w:r>
      <w:r w:rsidRPr="00A12536">
        <w:rPr>
          <w:color w:val="1E2120"/>
          <w:sz w:val="21"/>
          <w:szCs w:val="21"/>
        </w:rPr>
        <w:t xml:space="preserve"> </w:t>
      </w:r>
      <w:r w:rsidRPr="00A12536">
        <w:rPr>
          <w:color w:val="1E2120"/>
          <w:sz w:val="21"/>
          <w:szCs w:val="21"/>
        </w:rPr>
        <w:t>(далее - СУОТ) – это комплекс взаимосвязанных и взаимодействующих между собой элементов, устанавливающих политику и цели в области охраны труда в организации, осуществляющей образовательную деятельность, а также процедуры по достижению этих целей.</w:t>
      </w:r>
      <w:r w:rsidRPr="00A12536">
        <w:rPr>
          <w:color w:val="1E2120"/>
          <w:sz w:val="21"/>
          <w:szCs w:val="21"/>
        </w:rPr>
        <w:br/>
        <w:t xml:space="preserve">1.5. </w:t>
      </w:r>
      <w:ins w:id="1" w:author="Unknown">
        <w:r w:rsidRPr="00A12536">
          <w:rPr>
            <w:color w:val="1E2120"/>
            <w:sz w:val="21"/>
            <w:szCs w:val="21"/>
            <w:u w:val="single"/>
          </w:rPr>
          <w:t>СУО</w:t>
        </w:r>
        <w:r w:rsidRPr="00A12536">
          <w:rPr>
            <w:color w:val="1E2120"/>
            <w:sz w:val="21"/>
            <w:szCs w:val="21"/>
            <w:u w:val="single"/>
          </w:rPr>
          <w:t>Т представляет собой единый комплекс, состоящий из следующих элементов:</w:t>
        </w:r>
      </w:ins>
    </w:p>
    <w:p w14:paraId="69BB824D" w14:textId="77777777" w:rsidR="00000000" w:rsidRPr="00A12536" w:rsidRDefault="00A12536" w:rsidP="00A12536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организационной структуры управления, устанавливающей обязанности и ответственность в области охраны труда на всех уровнях управления;</w:t>
      </w:r>
    </w:p>
    <w:p w14:paraId="5982ADC5" w14:textId="77777777" w:rsidR="00000000" w:rsidRPr="00A12536" w:rsidRDefault="00A12536" w:rsidP="00A12536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lastRenderedPageBreak/>
        <w:t>мероприятий, направленных на функционирование СУО</w:t>
      </w:r>
      <w:r w:rsidRPr="00A12536">
        <w:rPr>
          <w:rFonts w:eastAsia="Times New Roman"/>
          <w:color w:val="1E2120"/>
          <w:sz w:val="21"/>
          <w:szCs w:val="21"/>
        </w:rPr>
        <w:t>Т, включая контроль за эффективностью работы в области охраны труда;</w:t>
      </w:r>
    </w:p>
    <w:p w14:paraId="05514AB1" w14:textId="77777777" w:rsidR="00000000" w:rsidRPr="00A12536" w:rsidRDefault="00A12536" w:rsidP="00A12536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документированной информации (локальных нормативных актов о мероприятиях СУОТ, организационно-распорядительных документов, журналов, актов и пр.).</w:t>
      </w:r>
    </w:p>
    <w:p w14:paraId="1AAB1FE6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1.6. Объектом управления является охрана</w:t>
      </w:r>
      <w:r w:rsidRPr="00A12536">
        <w:rPr>
          <w:color w:val="1E2120"/>
          <w:sz w:val="21"/>
          <w:szCs w:val="21"/>
        </w:rPr>
        <w:t xml:space="preserve"> труда, как система сохранения жизни и здоровья работников и обучающихся образовательной организации в процессе трудовой и образовательной деятельности, включающая в себя правовые, организационно-технические, социально-экономические, санитарно-гигиенически</w:t>
      </w:r>
      <w:r w:rsidRPr="00A12536">
        <w:rPr>
          <w:color w:val="1E2120"/>
          <w:sz w:val="21"/>
          <w:szCs w:val="21"/>
        </w:rPr>
        <w:t>е, лечебно-профилактические и иные мероприятия.</w:t>
      </w:r>
      <w:r w:rsidRPr="00A12536">
        <w:rPr>
          <w:color w:val="1E2120"/>
          <w:sz w:val="21"/>
          <w:szCs w:val="21"/>
        </w:rPr>
        <w:br/>
        <w:t>1.7. Обязанности по обеспечению безопасных условий и охраны труда в школе возлагаются в соответствии со статьей 212 ТК РФ на директора образовательной организации, который в этих целях создает систему управле</w:t>
      </w:r>
      <w:r w:rsidRPr="00A12536">
        <w:rPr>
          <w:color w:val="1E2120"/>
          <w:sz w:val="21"/>
          <w:szCs w:val="21"/>
        </w:rPr>
        <w:t>ния охраной труда (СУОТ), являющуюся неотъемлемой частью общей системы управления школы, разрабатывает положение. Основой функционирования системы управления охраной труда является нормативная правовая база, в том числе локальная, разрабатываемая непосредс</w:t>
      </w:r>
      <w:r w:rsidRPr="00A12536">
        <w:rPr>
          <w:color w:val="1E2120"/>
          <w:sz w:val="21"/>
          <w:szCs w:val="21"/>
        </w:rPr>
        <w:t>твенно в организации,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>1.8. Руководство работой по охране труда и обеспечению безопасности образовательной деятельности осуществляет директор организации,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>1.9. Должнос</w:t>
      </w:r>
      <w:r w:rsidRPr="00A12536">
        <w:rPr>
          <w:color w:val="1E2120"/>
          <w:sz w:val="21"/>
          <w:szCs w:val="21"/>
        </w:rPr>
        <w:t>тные лица, осуществляющие работу по охране труда и обеспечению безопасности образовательной деятельности, определяются приказом директора школы.</w:t>
      </w:r>
      <w:r w:rsidRPr="00A12536">
        <w:rPr>
          <w:color w:val="1E2120"/>
          <w:sz w:val="21"/>
          <w:szCs w:val="21"/>
        </w:rPr>
        <w:br/>
        <w:t>1.10. Действие настоящего Положения о системе управления охраной труда (СУОТ), регламентирующего организацию ра</w:t>
      </w:r>
      <w:r w:rsidRPr="00A12536">
        <w:rPr>
          <w:color w:val="1E2120"/>
          <w:sz w:val="21"/>
          <w:szCs w:val="21"/>
        </w:rPr>
        <w:t>боты по охране труда в школе, распространяется на всех работников общеобразовательной организации.</w:t>
      </w:r>
      <w:r w:rsidRPr="00A12536">
        <w:rPr>
          <w:color w:val="1E2120"/>
          <w:sz w:val="21"/>
          <w:szCs w:val="21"/>
        </w:rPr>
        <w:br/>
        <w:t xml:space="preserve">1.11. </w:t>
      </w:r>
      <w:ins w:id="2" w:author="Unknown">
        <w:r w:rsidRPr="00A12536">
          <w:rPr>
            <w:color w:val="1E2120"/>
            <w:sz w:val="21"/>
            <w:szCs w:val="21"/>
            <w:u w:val="single"/>
          </w:rPr>
          <w:t>Настоящее Положение руководствуется:</w:t>
        </w:r>
      </w:ins>
    </w:p>
    <w:p w14:paraId="31F38BDA" w14:textId="77777777" w:rsidR="00000000" w:rsidRPr="00A12536" w:rsidRDefault="00A12536" w:rsidP="00A12536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Федеральным законом Российской Федерации №273-РФ «Об образовании»;</w:t>
      </w:r>
    </w:p>
    <w:p w14:paraId="6749071B" w14:textId="77777777" w:rsidR="00000000" w:rsidRPr="00A12536" w:rsidRDefault="00A12536" w:rsidP="00A12536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Межгосударственным стандартом ГОСТ 12.0.230-2007 «Система стандартов безопасности труда (ССБТ). Системы управления охраной труда. Общие требования»; </w:t>
      </w:r>
    </w:p>
    <w:p w14:paraId="77A279A3" w14:textId="77777777" w:rsidR="00000000" w:rsidRPr="00A12536" w:rsidRDefault="00A12536" w:rsidP="00A12536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Национальным стандартом РФ ГОСТ Р 12.0.007-2009 «Система стандартов безопасности труда (ССБТ). Система упр</w:t>
      </w:r>
      <w:r w:rsidRPr="00A12536">
        <w:rPr>
          <w:rFonts w:eastAsia="Times New Roman"/>
          <w:color w:val="1E2120"/>
          <w:sz w:val="21"/>
          <w:szCs w:val="21"/>
        </w:rPr>
        <w:t xml:space="preserve">авления охраной труда в организации. Общие требования по разработке, применению, оценке и совершенствованию»; </w:t>
      </w:r>
    </w:p>
    <w:p w14:paraId="2F215275" w14:textId="77777777" w:rsidR="00000000" w:rsidRPr="00A12536" w:rsidRDefault="00A12536" w:rsidP="00A12536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МОТ-СУОТ 2001/ILO-OSH 2001 «Руководство по системам управления охраной труда»;</w:t>
      </w:r>
    </w:p>
    <w:p w14:paraId="2C65303E" w14:textId="77777777" w:rsidR="00000000" w:rsidRPr="00A12536" w:rsidRDefault="00A12536" w:rsidP="00A12536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ГОСТ Р 54934–2012/OHSAS 18001:2007 «Системы менеджмента безопаснос</w:t>
      </w:r>
      <w:r w:rsidRPr="00A12536">
        <w:rPr>
          <w:rFonts w:eastAsia="Times New Roman"/>
          <w:color w:val="1E2120"/>
          <w:sz w:val="21"/>
          <w:szCs w:val="21"/>
        </w:rPr>
        <w:t xml:space="preserve">ти труда и охраны здоровья. Требования»; </w:t>
      </w:r>
    </w:p>
    <w:p w14:paraId="40F876EA" w14:textId="77777777" w:rsidR="00000000" w:rsidRPr="00A12536" w:rsidRDefault="00A12536" w:rsidP="00A12536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ГОСТ Р 12.0.010-2009 «Система стандартов безопасности труда (ССБТ). Системы управления охраной труда. Определение опасностей и оценка рисков»; </w:t>
      </w:r>
    </w:p>
    <w:p w14:paraId="16F6D849" w14:textId="77777777" w:rsidR="00000000" w:rsidRPr="00A12536" w:rsidRDefault="00A12536" w:rsidP="00A12536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ГОСТ Р ИСО/МЭК 31010-2011 «Менеджмент риска. Методы оценки риска»; </w:t>
      </w:r>
    </w:p>
    <w:p w14:paraId="16D423DE" w14:textId="77777777" w:rsidR="00000000" w:rsidRPr="00A12536" w:rsidRDefault="00A12536" w:rsidP="00A12536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Тр</w:t>
      </w:r>
      <w:r w:rsidRPr="00A12536">
        <w:rPr>
          <w:rFonts w:eastAsia="Times New Roman"/>
          <w:color w:val="1E2120"/>
          <w:sz w:val="21"/>
          <w:szCs w:val="21"/>
        </w:rPr>
        <w:t>удовым Кодексом Российской Федерации и иными законодательными и нормативными правовыми актами по охране труда.</w:t>
      </w:r>
    </w:p>
    <w:p w14:paraId="6370A9BA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2. Основные термины и определения</w:t>
      </w:r>
    </w:p>
    <w:p w14:paraId="742C399B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lastRenderedPageBreak/>
        <w:t>2.1. В настоящем Положении о СУОТ в школе используются термины и определения в соответствии с ГОСТ Р 12.0.007-2009 «Система стандартов безопасности труда. Система</w:t>
      </w:r>
      <w:r w:rsidRPr="00A12536">
        <w:rPr>
          <w:color w:val="1E2120"/>
          <w:sz w:val="21"/>
          <w:szCs w:val="21"/>
        </w:rPr>
        <w:t xml:space="preserve"> управления охраной труда в организации. Общие требования» и ГОСТ 12.0.230-2007 «Система стандартов безопасности труда. Системы управления охраной труда. Общие требования».</w:t>
      </w:r>
      <w:r w:rsidRPr="00A12536">
        <w:rPr>
          <w:color w:val="1E2120"/>
          <w:sz w:val="21"/>
          <w:szCs w:val="21"/>
        </w:rPr>
        <w:br/>
        <w:t xml:space="preserve">2.2. </w:t>
      </w:r>
      <w:r w:rsidRPr="00A12536">
        <w:rPr>
          <w:rStyle w:val="a5"/>
          <w:color w:val="1E2120"/>
          <w:sz w:val="21"/>
          <w:szCs w:val="21"/>
        </w:rPr>
        <w:t>Охрана труда</w:t>
      </w:r>
      <w:r w:rsidRPr="00A12536">
        <w:rPr>
          <w:color w:val="1E2120"/>
          <w:sz w:val="21"/>
          <w:szCs w:val="21"/>
        </w:rPr>
        <w:t xml:space="preserve"> - система сохранения жизни и здоровья работников в процессе трудо</w:t>
      </w:r>
      <w:r w:rsidRPr="00A12536">
        <w:rPr>
          <w:color w:val="1E2120"/>
          <w:sz w:val="21"/>
          <w:szCs w:val="21"/>
        </w:rPr>
        <w:t>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  <w:r w:rsidRPr="00A12536">
        <w:rPr>
          <w:color w:val="1E2120"/>
          <w:sz w:val="21"/>
          <w:szCs w:val="21"/>
        </w:rPr>
        <w:br/>
        <w:t xml:space="preserve">2.3. </w:t>
      </w:r>
      <w:r w:rsidRPr="00A12536">
        <w:rPr>
          <w:rStyle w:val="a5"/>
          <w:color w:val="1E2120"/>
          <w:sz w:val="21"/>
          <w:szCs w:val="21"/>
        </w:rPr>
        <w:t>Система управления охраной труда</w:t>
      </w:r>
      <w:r w:rsidRPr="00A12536">
        <w:rPr>
          <w:color w:val="1E2120"/>
          <w:sz w:val="21"/>
          <w:szCs w:val="21"/>
        </w:rPr>
        <w:t xml:space="preserve"> - совокупность взаимосвязанных </w:t>
      </w:r>
      <w:r w:rsidRPr="00A12536">
        <w:rPr>
          <w:color w:val="1E2120"/>
          <w:sz w:val="21"/>
          <w:szCs w:val="21"/>
        </w:rPr>
        <w:t>и взаимодействующих между собой элементов общей системы управления, которая включает в себя организационную структуру, выполняющую функции управления по обеспечению охраны труда с использованием людских, технических и финансовых ресурсов.</w:t>
      </w:r>
      <w:r w:rsidRPr="00A12536">
        <w:rPr>
          <w:color w:val="1E2120"/>
          <w:sz w:val="21"/>
          <w:szCs w:val="21"/>
        </w:rPr>
        <w:br/>
        <w:t xml:space="preserve">2.4. </w:t>
      </w:r>
      <w:r w:rsidRPr="00A12536">
        <w:rPr>
          <w:rStyle w:val="a5"/>
          <w:color w:val="1E2120"/>
          <w:sz w:val="21"/>
          <w:szCs w:val="21"/>
        </w:rPr>
        <w:t>Требования о</w:t>
      </w:r>
      <w:r w:rsidRPr="00A12536">
        <w:rPr>
          <w:rStyle w:val="a5"/>
          <w:color w:val="1E2120"/>
          <w:sz w:val="21"/>
          <w:szCs w:val="21"/>
        </w:rPr>
        <w:t>храны труда</w:t>
      </w:r>
      <w:r w:rsidRPr="00A12536">
        <w:rPr>
          <w:color w:val="1E2120"/>
          <w:sz w:val="21"/>
          <w:szCs w:val="21"/>
        </w:rPr>
        <w:t xml:space="preserve"> - государственные нормативные требования охраны труда, в том числе стандарты безопасности труда, а также требования охраны труда, установленные правилами и инструкциями по охране труда.</w:t>
      </w:r>
      <w:r w:rsidRPr="00A12536">
        <w:rPr>
          <w:color w:val="1E2120"/>
          <w:sz w:val="21"/>
          <w:szCs w:val="21"/>
        </w:rPr>
        <w:br/>
        <w:t xml:space="preserve">2.5. </w:t>
      </w:r>
      <w:r w:rsidRPr="00A12536">
        <w:rPr>
          <w:rStyle w:val="a5"/>
          <w:color w:val="1E2120"/>
          <w:sz w:val="21"/>
          <w:szCs w:val="21"/>
        </w:rPr>
        <w:t>Работник</w:t>
      </w:r>
      <w:r w:rsidRPr="00A12536">
        <w:rPr>
          <w:color w:val="1E2120"/>
          <w:sz w:val="21"/>
          <w:szCs w:val="21"/>
        </w:rPr>
        <w:t xml:space="preserve"> - физическое лицо, вступившее в трудовые отн</w:t>
      </w:r>
      <w:r w:rsidRPr="00A12536">
        <w:rPr>
          <w:color w:val="1E2120"/>
          <w:sz w:val="21"/>
          <w:szCs w:val="21"/>
        </w:rPr>
        <w:t>ошения с работодателем.</w:t>
      </w:r>
      <w:r w:rsidRPr="00A12536">
        <w:rPr>
          <w:color w:val="1E2120"/>
          <w:sz w:val="21"/>
          <w:szCs w:val="21"/>
        </w:rPr>
        <w:br/>
        <w:t xml:space="preserve">2.6. </w:t>
      </w:r>
      <w:r w:rsidRPr="00A12536">
        <w:rPr>
          <w:rStyle w:val="a5"/>
          <w:color w:val="1E2120"/>
          <w:sz w:val="21"/>
          <w:szCs w:val="21"/>
        </w:rPr>
        <w:t>Работодатель</w:t>
      </w:r>
      <w:r w:rsidRPr="00A12536">
        <w:rPr>
          <w:color w:val="1E2120"/>
          <w:sz w:val="21"/>
          <w:szCs w:val="21"/>
        </w:rPr>
        <w:t xml:space="preserve"> - физическое либо юридическое лицо (организация), вступившее в трудовые отношения с работником. В случаях, установленных федеральными законами, в качестве работодателя может выступать иной субъект, наделенный право</w:t>
      </w:r>
      <w:r w:rsidRPr="00A12536">
        <w:rPr>
          <w:color w:val="1E2120"/>
          <w:sz w:val="21"/>
          <w:szCs w:val="21"/>
        </w:rPr>
        <w:t>м заключать трудовые договоры.</w:t>
      </w:r>
      <w:r w:rsidRPr="00A12536">
        <w:rPr>
          <w:color w:val="1E2120"/>
          <w:sz w:val="21"/>
          <w:szCs w:val="21"/>
        </w:rPr>
        <w:br/>
        <w:t xml:space="preserve">2.7. </w:t>
      </w:r>
      <w:r w:rsidRPr="00A12536">
        <w:rPr>
          <w:rStyle w:val="a5"/>
          <w:color w:val="1E2120"/>
          <w:sz w:val="21"/>
          <w:szCs w:val="21"/>
        </w:rPr>
        <w:t>Условия труда</w:t>
      </w:r>
      <w:r w:rsidRPr="00A12536">
        <w:rPr>
          <w:color w:val="1E2120"/>
          <w:sz w:val="21"/>
          <w:szCs w:val="21"/>
        </w:rPr>
        <w:t xml:space="preserve"> - совокупность факторов производственной среды и трудовой деятельности, оказывающих влияние на работоспособность и здоровье работника.</w:t>
      </w:r>
      <w:r w:rsidRPr="00A12536">
        <w:rPr>
          <w:color w:val="1E2120"/>
          <w:sz w:val="21"/>
          <w:szCs w:val="21"/>
        </w:rPr>
        <w:br/>
        <w:t xml:space="preserve">2.8. </w:t>
      </w:r>
      <w:r w:rsidRPr="00A12536">
        <w:rPr>
          <w:rStyle w:val="a5"/>
          <w:color w:val="1E2120"/>
          <w:sz w:val="21"/>
          <w:szCs w:val="21"/>
        </w:rPr>
        <w:t>Стандарты безопасности труда</w:t>
      </w:r>
      <w:r w:rsidRPr="00A12536">
        <w:rPr>
          <w:color w:val="1E2120"/>
          <w:sz w:val="21"/>
          <w:szCs w:val="21"/>
        </w:rPr>
        <w:t xml:space="preserve"> - правила, процедуры, критерии и норм</w:t>
      </w:r>
      <w:r w:rsidRPr="00A12536">
        <w:rPr>
          <w:color w:val="1E2120"/>
          <w:sz w:val="21"/>
          <w:szCs w:val="21"/>
        </w:rPr>
        <w:t>ативы, направленные на сохранение жизни и здоровья работников в процессе трудовой деятельности и регламентирующие осуществление социально-экономических, организационных, санитарно-гигиенических, лечебно-профилактических, реабилитационных мер в области охра</w:t>
      </w:r>
      <w:r w:rsidRPr="00A12536">
        <w:rPr>
          <w:color w:val="1E2120"/>
          <w:sz w:val="21"/>
          <w:szCs w:val="21"/>
        </w:rPr>
        <w:t>ны труда.</w:t>
      </w:r>
      <w:r w:rsidRPr="00A12536">
        <w:rPr>
          <w:color w:val="1E2120"/>
          <w:sz w:val="21"/>
          <w:szCs w:val="21"/>
        </w:rPr>
        <w:br/>
        <w:t xml:space="preserve">2.9. </w:t>
      </w:r>
      <w:r w:rsidRPr="00A12536">
        <w:rPr>
          <w:rStyle w:val="a5"/>
          <w:color w:val="1E2120"/>
          <w:sz w:val="21"/>
          <w:szCs w:val="21"/>
        </w:rPr>
        <w:t>Вредный производственный фактор</w:t>
      </w:r>
      <w:r w:rsidRPr="00A12536">
        <w:rPr>
          <w:color w:val="1E2120"/>
          <w:sz w:val="21"/>
          <w:szCs w:val="21"/>
        </w:rPr>
        <w:t xml:space="preserve"> - производственный фактор, воздействие которого на работника может привести к его заболеванию.</w:t>
      </w:r>
      <w:r w:rsidRPr="00A12536">
        <w:rPr>
          <w:color w:val="1E2120"/>
          <w:sz w:val="21"/>
          <w:szCs w:val="21"/>
        </w:rPr>
        <w:br/>
        <w:t xml:space="preserve">2.10. </w:t>
      </w:r>
      <w:r w:rsidRPr="00A12536">
        <w:rPr>
          <w:rStyle w:val="a5"/>
          <w:color w:val="1E2120"/>
          <w:sz w:val="21"/>
          <w:szCs w:val="21"/>
        </w:rPr>
        <w:t>Безопасные условия труда, безопасность труда</w:t>
      </w:r>
      <w:r w:rsidRPr="00A12536">
        <w:rPr>
          <w:color w:val="1E2120"/>
          <w:sz w:val="21"/>
          <w:szCs w:val="21"/>
        </w:rPr>
        <w:t xml:space="preserve"> - условия труда, при которых воздействия на работников вредных </w:t>
      </w:r>
      <w:r w:rsidRPr="00A12536">
        <w:rPr>
          <w:color w:val="1E2120"/>
          <w:sz w:val="21"/>
          <w:szCs w:val="21"/>
        </w:rPr>
        <w:t>и (или) опасных производственных факторов исключены, либо уровни их воздействия не превышают установленных нормативов.</w:t>
      </w:r>
      <w:r w:rsidRPr="00A12536">
        <w:rPr>
          <w:color w:val="1E2120"/>
          <w:sz w:val="21"/>
          <w:szCs w:val="21"/>
        </w:rPr>
        <w:br/>
        <w:t xml:space="preserve">2.11. </w:t>
      </w:r>
      <w:r w:rsidRPr="00A12536">
        <w:rPr>
          <w:rStyle w:val="a5"/>
          <w:color w:val="1E2120"/>
          <w:sz w:val="21"/>
          <w:szCs w:val="21"/>
        </w:rPr>
        <w:t>Несчастный случай на производстве</w:t>
      </w:r>
      <w:r w:rsidRPr="00A12536">
        <w:rPr>
          <w:color w:val="1E2120"/>
          <w:sz w:val="21"/>
          <w:szCs w:val="21"/>
        </w:rPr>
        <w:t xml:space="preserve"> - событие, в результате которого работник получил увечье или иное повреждение здоровья при исполн</w:t>
      </w:r>
      <w:r w:rsidRPr="00A12536">
        <w:rPr>
          <w:color w:val="1E2120"/>
          <w:sz w:val="21"/>
          <w:szCs w:val="21"/>
        </w:rPr>
        <w:t>ении им обязанности по трудовому договору и в иных установленных Федеральным законом случаях как на территории организации, так и за ее пределами; либо во время следования к месту работы или возвращения с места работы на транспорте, предоставленном организ</w:t>
      </w:r>
      <w:r w:rsidRPr="00A12536">
        <w:rPr>
          <w:color w:val="1E2120"/>
          <w:sz w:val="21"/>
          <w:szCs w:val="21"/>
        </w:rPr>
        <w:t>ацией, и которое повлекло необходимость перевода работника на другую работу, временную или стойкую утрату им профессиональной трудоспособности либо его смерть.</w:t>
      </w:r>
      <w:r w:rsidRPr="00A12536">
        <w:rPr>
          <w:color w:val="1E2120"/>
          <w:sz w:val="21"/>
          <w:szCs w:val="21"/>
        </w:rPr>
        <w:br/>
        <w:t xml:space="preserve">2.12. </w:t>
      </w:r>
      <w:r w:rsidRPr="00A12536">
        <w:rPr>
          <w:rStyle w:val="a5"/>
          <w:color w:val="1E2120"/>
          <w:sz w:val="21"/>
          <w:szCs w:val="21"/>
        </w:rPr>
        <w:t>Опасный производственный фактор</w:t>
      </w:r>
      <w:r w:rsidRPr="00A12536">
        <w:rPr>
          <w:color w:val="1E2120"/>
          <w:sz w:val="21"/>
          <w:szCs w:val="21"/>
        </w:rPr>
        <w:t xml:space="preserve"> - производственный фактор, воздействие которого на работни</w:t>
      </w:r>
      <w:r w:rsidRPr="00A12536">
        <w:rPr>
          <w:color w:val="1E2120"/>
          <w:sz w:val="21"/>
          <w:szCs w:val="21"/>
        </w:rPr>
        <w:t>ка может привести к его травме.</w:t>
      </w:r>
      <w:r w:rsidRPr="00A12536">
        <w:rPr>
          <w:color w:val="1E2120"/>
          <w:sz w:val="21"/>
          <w:szCs w:val="21"/>
        </w:rPr>
        <w:br/>
        <w:t xml:space="preserve">2.13. </w:t>
      </w:r>
      <w:r w:rsidRPr="00A12536">
        <w:rPr>
          <w:rStyle w:val="a5"/>
          <w:color w:val="1E2120"/>
          <w:sz w:val="21"/>
          <w:szCs w:val="21"/>
        </w:rPr>
        <w:t>Опасная ситуация (инцидент)</w:t>
      </w:r>
      <w:r w:rsidRPr="00A12536">
        <w:rPr>
          <w:color w:val="1E2120"/>
          <w:sz w:val="21"/>
          <w:szCs w:val="21"/>
        </w:rPr>
        <w:t xml:space="preserve"> - ситуация, возникновение которой может вызвать воздействие на работника (работников) опасных и вредных производственных факторов.</w:t>
      </w:r>
      <w:r w:rsidRPr="00A12536">
        <w:rPr>
          <w:color w:val="1E2120"/>
          <w:sz w:val="21"/>
          <w:szCs w:val="21"/>
        </w:rPr>
        <w:br/>
        <w:t xml:space="preserve">2.14. </w:t>
      </w:r>
      <w:r w:rsidRPr="00A12536">
        <w:rPr>
          <w:rStyle w:val="a5"/>
          <w:color w:val="1E2120"/>
          <w:sz w:val="21"/>
          <w:szCs w:val="21"/>
        </w:rPr>
        <w:t>Оценка состояния здоровья работников</w:t>
      </w:r>
      <w:r w:rsidRPr="00A12536">
        <w:rPr>
          <w:color w:val="1E2120"/>
          <w:sz w:val="21"/>
          <w:szCs w:val="21"/>
        </w:rPr>
        <w:t xml:space="preserve"> - процедуры оцен</w:t>
      </w:r>
      <w:r w:rsidRPr="00A12536">
        <w:rPr>
          <w:color w:val="1E2120"/>
          <w:sz w:val="21"/>
          <w:szCs w:val="21"/>
        </w:rPr>
        <w:t xml:space="preserve">ки состояния здоровья работников путем </w:t>
      </w:r>
      <w:r w:rsidRPr="00A12536">
        <w:rPr>
          <w:color w:val="1E2120"/>
          <w:sz w:val="21"/>
          <w:szCs w:val="21"/>
        </w:rPr>
        <w:lastRenderedPageBreak/>
        <w:t>медицинских осмотров.</w:t>
      </w:r>
      <w:r w:rsidRPr="00A12536">
        <w:rPr>
          <w:color w:val="1E2120"/>
          <w:sz w:val="21"/>
          <w:szCs w:val="21"/>
        </w:rPr>
        <w:br/>
        <w:t xml:space="preserve">2.15. </w:t>
      </w:r>
      <w:r w:rsidRPr="00A12536">
        <w:rPr>
          <w:rStyle w:val="a5"/>
          <w:color w:val="1E2120"/>
          <w:sz w:val="21"/>
          <w:szCs w:val="21"/>
        </w:rPr>
        <w:t>Рабочее место</w:t>
      </w:r>
      <w:r w:rsidRPr="00A12536">
        <w:rPr>
          <w:color w:val="1E2120"/>
          <w:sz w:val="21"/>
          <w:szCs w:val="21"/>
        </w:rPr>
        <w:t xml:space="preserve"> -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работодателя.</w:t>
      </w:r>
      <w:r w:rsidRPr="00A12536">
        <w:rPr>
          <w:color w:val="1E2120"/>
          <w:sz w:val="21"/>
          <w:szCs w:val="21"/>
        </w:rPr>
        <w:br/>
        <w:t xml:space="preserve">2.16. </w:t>
      </w:r>
      <w:r w:rsidRPr="00A12536">
        <w:rPr>
          <w:rStyle w:val="a5"/>
          <w:color w:val="1E2120"/>
          <w:sz w:val="21"/>
          <w:szCs w:val="21"/>
        </w:rPr>
        <w:t>Специальная оценка условий труда</w:t>
      </w:r>
      <w:r w:rsidRPr="00A12536">
        <w:rPr>
          <w:color w:val="1E2120"/>
          <w:sz w:val="21"/>
          <w:szCs w:val="21"/>
        </w:rPr>
        <w:t xml:space="preserve"> – комплекс мероприятий по выявлению вредных и (или) опасных факторов производственной среды и трудовой деятельности и оценке уровня их воздействия на работника.</w:t>
      </w:r>
      <w:r w:rsidRPr="00A12536">
        <w:rPr>
          <w:color w:val="1E2120"/>
          <w:sz w:val="21"/>
          <w:szCs w:val="21"/>
        </w:rPr>
        <w:br/>
        <w:t xml:space="preserve">2.17. </w:t>
      </w:r>
      <w:r w:rsidRPr="00A12536">
        <w:rPr>
          <w:rStyle w:val="a5"/>
          <w:color w:val="1E2120"/>
          <w:sz w:val="21"/>
          <w:szCs w:val="21"/>
        </w:rPr>
        <w:t>Профессиональное заболевание</w:t>
      </w:r>
      <w:r w:rsidRPr="00A12536">
        <w:rPr>
          <w:color w:val="1E2120"/>
          <w:sz w:val="21"/>
          <w:szCs w:val="21"/>
        </w:rPr>
        <w:t xml:space="preserve"> - хроническое или острое за</w:t>
      </w:r>
      <w:r w:rsidRPr="00A12536">
        <w:rPr>
          <w:color w:val="1E2120"/>
          <w:sz w:val="21"/>
          <w:szCs w:val="21"/>
        </w:rPr>
        <w:t>болевание работника, являющееся результатом воздействия на него вредного (</w:t>
      </w:r>
      <w:proofErr w:type="spellStart"/>
      <w:r w:rsidRPr="00A12536">
        <w:rPr>
          <w:color w:val="1E2120"/>
          <w:sz w:val="21"/>
          <w:szCs w:val="21"/>
        </w:rPr>
        <w:t>ых</w:t>
      </w:r>
      <w:proofErr w:type="spellEnd"/>
      <w:r w:rsidRPr="00A12536">
        <w:rPr>
          <w:color w:val="1E2120"/>
          <w:sz w:val="21"/>
          <w:szCs w:val="21"/>
        </w:rPr>
        <w:t>) производственного (</w:t>
      </w:r>
      <w:proofErr w:type="spellStart"/>
      <w:r w:rsidRPr="00A12536">
        <w:rPr>
          <w:color w:val="1E2120"/>
          <w:sz w:val="21"/>
          <w:szCs w:val="21"/>
        </w:rPr>
        <w:t>ых</w:t>
      </w:r>
      <w:proofErr w:type="spellEnd"/>
      <w:r w:rsidRPr="00A12536">
        <w:rPr>
          <w:color w:val="1E2120"/>
          <w:sz w:val="21"/>
          <w:szCs w:val="21"/>
        </w:rPr>
        <w:t>) фактора (</w:t>
      </w:r>
      <w:proofErr w:type="spellStart"/>
      <w:r w:rsidRPr="00A12536">
        <w:rPr>
          <w:color w:val="1E2120"/>
          <w:sz w:val="21"/>
          <w:szCs w:val="21"/>
        </w:rPr>
        <w:t>ов</w:t>
      </w:r>
      <w:proofErr w:type="spellEnd"/>
      <w:r w:rsidRPr="00A12536">
        <w:rPr>
          <w:color w:val="1E2120"/>
          <w:sz w:val="21"/>
          <w:szCs w:val="21"/>
        </w:rPr>
        <w:t>) и повлекшее временную или стойкую утрату им профессиональной трудоспособности.</w:t>
      </w:r>
      <w:r w:rsidRPr="00A12536">
        <w:rPr>
          <w:color w:val="1E2120"/>
          <w:sz w:val="21"/>
          <w:szCs w:val="21"/>
        </w:rPr>
        <w:br/>
        <w:t xml:space="preserve">2.18. </w:t>
      </w:r>
      <w:r w:rsidRPr="00A12536">
        <w:rPr>
          <w:rStyle w:val="a5"/>
          <w:color w:val="1E2120"/>
          <w:sz w:val="21"/>
          <w:szCs w:val="21"/>
        </w:rPr>
        <w:t>Профессиональный риск</w:t>
      </w:r>
      <w:r w:rsidRPr="00A12536">
        <w:rPr>
          <w:color w:val="1E2120"/>
          <w:sz w:val="21"/>
          <w:szCs w:val="21"/>
        </w:rPr>
        <w:t xml:space="preserve"> - вероятность причинения вреда здор</w:t>
      </w:r>
      <w:r w:rsidRPr="00A12536">
        <w:rPr>
          <w:color w:val="1E2120"/>
          <w:sz w:val="21"/>
          <w:szCs w:val="21"/>
        </w:rPr>
        <w:t>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Трудовым кодексом Российской Федерации, другими федеральными законами.</w:t>
      </w:r>
      <w:r w:rsidRPr="00A12536">
        <w:rPr>
          <w:color w:val="1E2120"/>
          <w:sz w:val="21"/>
          <w:szCs w:val="21"/>
        </w:rPr>
        <w:br/>
        <w:t xml:space="preserve">2.19. </w:t>
      </w:r>
      <w:r w:rsidRPr="00A12536">
        <w:rPr>
          <w:rStyle w:val="a5"/>
          <w:color w:val="1E2120"/>
          <w:sz w:val="21"/>
          <w:szCs w:val="21"/>
        </w:rPr>
        <w:t>Госу</w:t>
      </w:r>
      <w:r w:rsidRPr="00A12536">
        <w:rPr>
          <w:rStyle w:val="a5"/>
          <w:color w:val="1E2120"/>
          <w:sz w:val="21"/>
          <w:szCs w:val="21"/>
        </w:rPr>
        <w:t>дарственная экспертиза условий труда</w:t>
      </w:r>
      <w:r w:rsidRPr="00A12536">
        <w:rPr>
          <w:color w:val="1E2120"/>
          <w:sz w:val="21"/>
          <w:szCs w:val="21"/>
        </w:rPr>
        <w:t xml:space="preserve"> - оценка соответствия объекта экспертизы государственным нормативным требованиям охраны труда.</w:t>
      </w:r>
      <w:r w:rsidRPr="00A12536">
        <w:rPr>
          <w:color w:val="1E2120"/>
          <w:sz w:val="21"/>
          <w:szCs w:val="21"/>
        </w:rPr>
        <w:br/>
        <w:t xml:space="preserve">2.20. </w:t>
      </w:r>
      <w:r w:rsidRPr="00A12536">
        <w:rPr>
          <w:rStyle w:val="a5"/>
          <w:color w:val="1E2120"/>
          <w:sz w:val="21"/>
          <w:szCs w:val="21"/>
        </w:rPr>
        <w:t>Идентификация риска</w:t>
      </w:r>
      <w:r w:rsidRPr="00A12536">
        <w:rPr>
          <w:color w:val="1E2120"/>
          <w:sz w:val="21"/>
          <w:szCs w:val="21"/>
        </w:rPr>
        <w:t xml:space="preserve"> – процесс нахождения, составления перечня и описания элементов риска.</w:t>
      </w:r>
      <w:r w:rsidRPr="00A12536">
        <w:rPr>
          <w:color w:val="1E2120"/>
          <w:sz w:val="21"/>
          <w:szCs w:val="21"/>
        </w:rPr>
        <w:br/>
        <w:t xml:space="preserve">2.21. </w:t>
      </w:r>
      <w:r w:rsidRPr="00A12536">
        <w:rPr>
          <w:rStyle w:val="a5"/>
          <w:color w:val="1E2120"/>
          <w:sz w:val="21"/>
          <w:szCs w:val="21"/>
        </w:rPr>
        <w:t>Напряженность труда</w:t>
      </w:r>
      <w:r w:rsidRPr="00A12536">
        <w:rPr>
          <w:color w:val="1E2120"/>
          <w:sz w:val="21"/>
          <w:szCs w:val="21"/>
        </w:rPr>
        <w:t xml:space="preserve"> – </w:t>
      </w:r>
      <w:r w:rsidRPr="00A12536">
        <w:rPr>
          <w:color w:val="1E2120"/>
          <w:sz w:val="21"/>
          <w:szCs w:val="21"/>
        </w:rPr>
        <w:t>характеристика трудовой деятельности, отражающая преимущественную нагрузку на центральную нервную систему, органы чувств, эмоциональную сферу труда.</w:t>
      </w:r>
      <w:r w:rsidRPr="00A12536">
        <w:rPr>
          <w:color w:val="1E2120"/>
          <w:sz w:val="21"/>
          <w:szCs w:val="21"/>
        </w:rPr>
        <w:br/>
        <w:t xml:space="preserve">2.22. </w:t>
      </w:r>
      <w:r w:rsidRPr="00A12536">
        <w:rPr>
          <w:rStyle w:val="a5"/>
          <w:color w:val="1E2120"/>
          <w:sz w:val="21"/>
          <w:szCs w:val="21"/>
        </w:rPr>
        <w:t>Средства индивидуальной и коллективной защиты работников</w:t>
      </w:r>
      <w:r w:rsidRPr="00A12536">
        <w:rPr>
          <w:color w:val="1E2120"/>
          <w:sz w:val="21"/>
          <w:szCs w:val="21"/>
        </w:rPr>
        <w:t xml:space="preserve"> - технические средства, используемые для пре</w:t>
      </w:r>
      <w:r w:rsidRPr="00A12536">
        <w:rPr>
          <w:color w:val="1E2120"/>
          <w:sz w:val="21"/>
          <w:szCs w:val="21"/>
        </w:rPr>
        <w:t>дотвращения или уменьшения воздействия на работников вредных и (или) опасных производственных факторов, а также для защиты от загрязнения.</w:t>
      </w:r>
      <w:r w:rsidRPr="00A12536">
        <w:rPr>
          <w:color w:val="1E2120"/>
          <w:sz w:val="21"/>
          <w:szCs w:val="21"/>
        </w:rPr>
        <w:br/>
        <w:t xml:space="preserve">2.23. </w:t>
      </w:r>
      <w:r w:rsidRPr="00A12536">
        <w:rPr>
          <w:rStyle w:val="a5"/>
          <w:color w:val="1E2120"/>
          <w:sz w:val="21"/>
          <w:szCs w:val="21"/>
        </w:rPr>
        <w:t>Знаки безопасности</w:t>
      </w:r>
      <w:r w:rsidRPr="00A12536">
        <w:rPr>
          <w:color w:val="1E2120"/>
          <w:sz w:val="21"/>
          <w:szCs w:val="21"/>
        </w:rPr>
        <w:t xml:space="preserve"> – знаки, представляющие собой </w:t>
      </w:r>
      <w:proofErr w:type="spellStart"/>
      <w:r w:rsidRPr="00A12536">
        <w:rPr>
          <w:color w:val="1E2120"/>
          <w:sz w:val="21"/>
          <w:szCs w:val="21"/>
        </w:rPr>
        <w:t>цветографическое</w:t>
      </w:r>
      <w:proofErr w:type="spellEnd"/>
      <w:r w:rsidRPr="00A12536">
        <w:rPr>
          <w:color w:val="1E2120"/>
          <w:sz w:val="21"/>
          <w:szCs w:val="21"/>
        </w:rPr>
        <w:t xml:space="preserve"> изображение определенной геометрической формы</w:t>
      </w:r>
      <w:r w:rsidRPr="00A12536">
        <w:rPr>
          <w:color w:val="1E2120"/>
          <w:sz w:val="21"/>
          <w:szCs w:val="21"/>
        </w:rPr>
        <w:t xml:space="preserve"> с использованием сигнальных и контрастных цветов, графических символов и/или поясняющих надписей, предназначенные для предупреждения работников о непосредственной или возможной опасности, запрещении, предписании или разрешения определенных действий, а так</w:t>
      </w:r>
      <w:r w:rsidRPr="00A12536">
        <w:rPr>
          <w:color w:val="1E2120"/>
          <w:sz w:val="21"/>
          <w:szCs w:val="21"/>
        </w:rPr>
        <w:t>же для информации о расположении объектов и средств, использование которых исключает или снижает риск воздействия опасных и (или) вредных производственных факторов.</w:t>
      </w:r>
      <w:r w:rsidRPr="00A12536">
        <w:rPr>
          <w:color w:val="1E2120"/>
          <w:sz w:val="21"/>
          <w:szCs w:val="21"/>
        </w:rPr>
        <w:br/>
        <w:t xml:space="preserve">2.24. </w:t>
      </w:r>
      <w:r w:rsidRPr="00A12536">
        <w:rPr>
          <w:rStyle w:val="a5"/>
          <w:color w:val="1E2120"/>
          <w:sz w:val="21"/>
          <w:szCs w:val="21"/>
        </w:rPr>
        <w:t>Нормативный правовой акт</w:t>
      </w:r>
      <w:r w:rsidRPr="00A12536">
        <w:rPr>
          <w:color w:val="1E2120"/>
          <w:sz w:val="21"/>
          <w:szCs w:val="21"/>
        </w:rPr>
        <w:t xml:space="preserve"> – официальный документ установленной формы, принятый (изданн</w:t>
      </w:r>
      <w:r w:rsidRPr="00A12536">
        <w:rPr>
          <w:color w:val="1E2120"/>
          <w:sz w:val="21"/>
          <w:szCs w:val="21"/>
        </w:rPr>
        <w:t>ый) в пределах компетенции уполномоченного государственного органа (должностного лица), иных социальных структур.</w:t>
      </w:r>
      <w:r w:rsidRPr="00A12536">
        <w:rPr>
          <w:color w:val="1E2120"/>
          <w:sz w:val="21"/>
          <w:szCs w:val="21"/>
        </w:rPr>
        <w:br/>
        <w:t xml:space="preserve">2.25. </w:t>
      </w:r>
      <w:r w:rsidRPr="00A12536">
        <w:rPr>
          <w:rStyle w:val="a5"/>
          <w:color w:val="1E2120"/>
          <w:sz w:val="21"/>
          <w:szCs w:val="21"/>
        </w:rPr>
        <w:t>Локальный нормативный акт</w:t>
      </w:r>
      <w:r w:rsidRPr="00A12536">
        <w:rPr>
          <w:color w:val="1E2120"/>
          <w:sz w:val="21"/>
          <w:szCs w:val="21"/>
        </w:rPr>
        <w:t xml:space="preserve"> – документ, содержащий нормы трудового права, который принимается работодателем в пределах его компетенции в с</w:t>
      </w:r>
      <w:r w:rsidRPr="00A12536">
        <w:rPr>
          <w:color w:val="1E2120"/>
          <w:sz w:val="21"/>
          <w:szCs w:val="21"/>
        </w:rPr>
        <w:t>оответствии с законами и иными нормативными правовыми актами, коллективным договором, соглашениями.</w:t>
      </w:r>
    </w:p>
    <w:p w14:paraId="5FAAE4DF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3. Цели и задачи системы управления охраной труда</w:t>
      </w:r>
    </w:p>
    <w:p w14:paraId="3A1B18B4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3.1. Целью разработки и внедрения СУОТ в школе является обеспечение охраны труда и здоровья работников и о</w:t>
      </w:r>
      <w:r w:rsidRPr="00A12536">
        <w:rPr>
          <w:color w:val="1E2120"/>
          <w:sz w:val="21"/>
          <w:szCs w:val="21"/>
        </w:rPr>
        <w:t>бучающихся в процессе их трудовой и образовательной деятельности, предупреждение производственного и детского травматизма, профессиональной заболеваемости, а также обеспечение соответствия условий труда государственным нормативным требованиям.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lastRenderedPageBreak/>
        <w:t xml:space="preserve">3.2. Цели в </w:t>
      </w:r>
      <w:r w:rsidRPr="00A12536">
        <w:rPr>
          <w:color w:val="1E2120"/>
          <w:sz w:val="21"/>
          <w:szCs w:val="21"/>
        </w:rPr>
        <w:t>области охраны труда должны быть оформлены в виде документа на определенный период времени и доведены до всех ответственных функциональных структур и уровней управления образовательной организации.</w:t>
      </w:r>
      <w:r w:rsidRPr="00A12536">
        <w:rPr>
          <w:color w:val="1E2120"/>
          <w:sz w:val="21"/>
          <w:szCs w:val="21"/>
        </w:rPr>
        <w:br/>
        <w:t>3.3. Для достижения целей в области охраны труда в школе д</w:t>
      </w:r>
      <w:r w:rsidRPr="00A12536">
        <w:rPr>
          <w:color w:val="1E2120"/>
          <w:sz w:val="21"/>
          <w:szCs w:val="21"/>
        </w:rPr>
        <w:t>олжны быть сформированы конкретные задачи и программы. Разработанные программы должны быть документально оформлены и содержать информацию о сроках реализации, ответственном исполнителе, источниках финансирования и конкретном результате.</w:t>
      </w:r>
      <w:r w:rsidRPr="00A12536">
        <w:rPr>
          <w:color w:val="1E2120"/>
          <w:sz w:val="21"/>
          <w:szCs w:val="21"/>
        </w:rPr>
        <w:br/>
        <w:t xml:space="preserve">3.4. </w:t>
      </w:r>
      <w:ins w:id="3" w:author="Unknown">
        <w:r w:rsidRPr="00A12536">
          <w:rPr>
            <w:color w:val="1E2120"/>
            <w:sz w:val="21"/>
            <w:szCs w:val="21"/>
            <w:u w:val="single"/>
          </w:rPr>
          <w:t>Цели в области</w:t>
        </w:r>
        <w:r w:rsidRPr="00A12536">
          <w:rPr>
            <w:color w:val="1E2120"/>
            <w:sz w:val="21"/>
            <w:szCs w:val="21"/>
            <w:u w:val="single"/>
          </w:rPr>
          <w:t xml:space="preserve"> охраны труда должны быть:</w:t>
        </w:r>
      </w:ins>
    </w:p>
    <w:p w14:paraId="3C8F7520" w14:textId="77777777" w:rsidR="00000000" w:rsidRPr="00A12536" w:rsidRDefault="00A12536" w:rsidP="00A125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приемлемы и соответствовать специфике экономической деятельности, особенностям профессиональных рисков и возможностям управления охраной труда; </w:t>
      </w:r>
    </w:p>
    <w:p w14:paraId="668D2E41" w14:textId="77777777" w:rsidR="00000000" w:rsidRPr="00A12536" w:rsidRDefault="00A12536" w:rsidP="00A125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соответствовать требованиям трудового законодательства Российской Федерации и иных н</w:t>
      </w:r>
      <w:r w:rsidRPr="00A12536">
        <w:rPr>
          <w:rFonts w:eastAsia="Times New Roman"/>
          <w:color w:val="1E2120"/>
          <w:sz w:val="21"/>
          <w:szCs w:val="21"/>
        </w:rPr>
        <w:t xml:space="preserve">ормативных правовых актов; </w:t>
      </w:r>
    </w:p>
    <w:p w14:paraId="51346774" w14:textId="77777777" w:rsidR="00000000" w:rsidRPr="00A12536" w:rsidRDefault="00A12536" w:rsidP="00A125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направлены на непрерывное совершенствование профилактических и защитных мероприятий по охране труда сотрудников для достижения наилучшей результативности деятельности в этой области;</w:t>
      </w:r>
    </w:p>
    <w:p w14:paraId="62719FEF" w14:textId="77777777" w:rsidR="00000000" w:rsidRPr="00A12536" w:rsidRDefault="00A12536" w:rsidP="00A125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обеспечены реальными и необходимыми ресурсами</w:t>
      </w:r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3C118903" w14:textId="77777777" w:rsidR="00000000" w:rsidRPr="00A12536" w:rsidRDefault="00A12536" w:rsidP="00A125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оформлены в виде документа на определенный период времени и доведены на всех уровнях управления образовательной организации.</w:t>
      </w:r>
    </w:p>
    <w:p w14:paraId="07C2153B" w14:textId="77777777" w:rsidR="00000000" w:rsidRPr="00A12536" w:rsidRDefault="00A12536" w:rsidP="00A125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должны периодически проверяться, в случае необходимости, корректироваться.</w:t>
      </w:r>
    </w:p>
    <w:p w14:paraId="3BB52371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3.5. </w:t>
      </w:r>
      <w:ins w:id="4" w:author="Unknown">
        <w:r w:rsidRPr="00A12536">
          <w:rPr>
            <w:color w:val="1E2120"/>
            <w:sz w:val="21"/>
            <w:szCs w:val="21"/>
            <w:u w:val="single"/>
          </w:rPr>
          <w:t>При установлении целей по охране труда учитываютс</w:t>
        </w:r>
        <w:r w:rsidRPr="00A12536">
          <w:rPr>
            <w:color w:val="1E2120"/>
            <w:sz w:val="21"/>
            <w:szCs w:val="21"/>
            <w:u w:val="single"/>
          </w:rPr>
          <w:t>я:</w:t>
        </w:r>
      </w:ins>
    </w:p>
    <w:p w14:paraId="2F1D89EE" w14:textId="77777777" w:rsidR="00000000" w:rsidRPr="00A12536" w:rsidRDefault="00A12536" w:rsidP="00A125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основные направления деятельности образовательной организации;</w:t>
      </w:r>
    </w:p>
    <w:p w14:paraId="1B414E2C" w14:textId="77777777" w:rsidR="00000000" w:rsidRPr="00A12536" w:rsidRDefault="00A12536" w:rsidP="00A125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основные направления школы в области охраны труда;</w:t>
      </w:r>
    </w:p>
    <w:p w14:paraId="3360B83D" w14:textId="77777777" w:rsidR="00000000" w:rsidRPr="00A12536" w:rsidRDefault="00A12536" w:rsidP="00A125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результаты определения опасностей, оценки рисков; законодательные требования;</w:t>
      </w:r>
    </w:p>
    <w:p w14:paraId="2088D63A" w14:textId="77777777" w:rsidR="00000000" w:rsidRPr="00A12536" w:rsidRDefault="00A12536" w:rsidP="00A125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мнения работников;</w:t>
      </w:r>
    </w:p>
    <w:p w14:paraId="3C8F2F49" w14:textId="77777777" w:rsidR="00000000" w:rsidRPr="00A12536" w:rsidRDefault="00A12536" w:rsidP="00A125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уровень реализации ранее установленных целей и мероприятий в области охраны труда; </w:t>
      </w:r>
    </w:p>
    <w:p w14:paraId="5C15D08B" w14:textId="77777777" w:rsidR="00000000" w:rsidRPr="00A12536" w:rsidRDefault="00A12536" w:rsidP="00A125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результаты расследования несчастных случаев, профессиональных заболеваний, инцидентов, аварий;</w:t>
      </w:r>
    </w:p>
    <w:p w14:paraId="4BEE5A35" w14:textId="77777777" w:rsidR="00000000" w:rsidRPr="00A12536" w:rsidRDefault="00A12536" w:rsidP="00A125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результаты анализа системы управления охраной труда руководством школы.</w:t>
      </w:r>
    </w:p>
    <w:p w14:paraId="12078ACF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3.6. </w:t>
      </w:r>
      <w:ins w:id="5" w:author="Unknown">
        <w:r w:rsidRPr="00A12536">
          <w:rPr>
            <w:color w:val="1E2120"/>
            <w:sz w:val="21"/>
            <w:szCs w:val="21"/>
            <w:u w:val="single"/>
          </w:rPr>
          <w:t>К основным задачам системы управления охраны в школе относятся:</w:t>
        </w:r>
      </w:ins>
    </w:p>
    <w:p w14:paraId="4664DBB9" w14:textId="77777777" w:rsidR="00000000" w:rsidRPr="00A12536" w:rsidRDefault="00A12536" w:rsidP="00A125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реализация основных направлений политики образовательной организации в сфере охраны труда и выработка предложений по ее совершенствованию;</w:t>
      </w:r>
    </w:p>
    <w:p w14:paraId="264E2EB6" w14:textId="77777777" w:rsidR="00000000" w:rsidRPr="00A12536" w:rsidRDefault="00A12536" w:rsidP="00A125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разработка и реализация программ улучшения условий и </w:t>
      </w:r>
      <w:r w:rsidRPr="00A12536">
        <w:rPr>
          <w:rFonts w:eastAsia="Times New Roman"/>
          <w:color w:val="1E2120"/>
          <w:sz w:val="21"/>
          <w:szCs w:val="21"/>
        </w:rPr>
        <w:t>охраны труда;</w:t>
      </w:r>
    </w:p>
    <w:p w14:paraId="2062C22D" w14:textId="77777777" w:rsidR="00000000" w:rsidRPr="00A12536" w:rsidRDefault="00A12536" w:rsidP="00A125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создание условий, обеспечивающих соблюдение законодательства по охране труда, в том числе обеспечение безопасности эксплуатации учебных и бытовых зданий и сооружений, помещений, используемых в образовательной деятельности, оборудования, прибо</w:t>
      </w:r>
      <w:r w:rsidRPr="00A12536">
        <w:rPr>
          <w:rFonts w:eastAsia="Times New Roman"/>
          <w:color w:val="1E2120"/>
          <w:sz w:val="21"/>
          <w:szCs w:val="21"/>
        </w:rPr>
        <w:t xml:space="preserve">ров и технических средств обучения; </w:t>
      </w:r>
    </w:p>
    <w:p w14:paraId="07C00BD2" w14:textId="77777777" w:rsidR="00000000" w:rsidRPr="00A12536" w:rsidRDefault="00A12536" w:rsidP="00A125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формирование безопасных условий труда;</w:t>
      </w:r>
    </w:p>
    <w:p w14:paraId="6D923819" w14:textId="77777777" w:rsidR="00000000" w:rsidRPr="00A12536" w:rsidRDefault="00A12536" w:rsidP="00A125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контроль над соблюдением требований охраны труда;</w:t>
      </w:r>
    </w:p>
    <w:p w14:paraId="1D7F1BDB" w14:textId="77777777" w:rsidR="00000000" w:rsidRPr="00A12536" w:rsidRDefault="00A12536" w:rsidP="00A125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lastRenderedPageBreak/>
        <w:t>обучение и проверка знаний по охране труда, в том числе, создание и совершенствование непрерывной системы образования в области об</w:t>
      </w:r>
      <w:r w:rsidRPr="00A12536">
        <w:rPr>
          <w:rFonts w:eastAsia="Times New Roman"/>
          <w:color w:val="1E2120"/>
          <w:sz w:val="21"/>
          <w:szCs w:val="21"/>
        </w:rPr>
        <w:t>еспечения безопасности жизнедеятельности;</w:t>
      </w:r>
    </w:p>
    <w:p w14:paraId="305C754E" w14:textId="77777777" w:rsidR="00000000" w:rsidRPr="00A12536" w:rsidRDefault="00A12536" w:rsidP="00A125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предотвращение несчастных случаев с работниками и обучающимися во время проведения образовательной деятельности;</w:t>
      </w:r>
    </w:p>
    <w:p w14:paraId="660CF585" w14:textId="77777777" w:rsidR="00000000" w:rsidRPr="00A12536" w:rsidRDefault="00A12536" w:rsidP="00A125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охрана и укрепление здоровья работников, обучающихся, создание оптимального сочетания режимов труда, </w:t>
      </w:r>
      <w:r w:rsidRPr="00A12536">
        <w:rPr>
          <w:rFonts w:eastAsia="Times New Roman"/>
          <w:color w:val="1E2120"/>
          <w:sz w:val="21"/>
          <w:szCs w:val="21"/>
        </w:rPr>
        <w:t>обучения, организованного отдыха.</w:t>
      </w:r>
    </w:p>
    <w:p w14:paraId="1A33D466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4. Разработка и внедрение СУОТ в образовательной организации</w:t>
      </w:r>
    </w:p>
    <w:p w14:paraId="516801CE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4.1. В основе разработки системы управления охраной труда и обеспечения безопасности образовательной деятельности в школе лежит концепция, согласно которой образ</w:t>
      </w:r>
      <w:r w:rsidRPr="00A12536">
        <w:rPr>
          <w:color w:val="1E2120"/>
          <w:sz w:val="21"/>
          <w:szCs w:val="21"/>
        </w:rPr>
        <w:t>овательная организация периодически анализирует и оценивает свою СУОТ, с целью выявления благоприятных возможностей для ее улучшения и реализации, а также принцип всеобщей вовлеченности – участие работников во всех элементах системы управления охраной труд</w:t>
      </w:r>
      <w:r w:rsidRPr="00A12536">
        <w:rPr>
          <w:color w:val="1E2120"/>
          <w:sz w:val="21"/>
          <w:szCs w:val="21"/>
        </w:rPr>
        <w:t>а.</w:t>
      </w:r>
      <w:r w:rsidRPr="00A12536">
        <w:rPr>
          <w:color w:val="1E2120"/>
          <w:sz w:val="21"/>
          <w:szCs w:val="21"/>
        </w:rPr>
        <w:br/>
        <w:t>4.2. Основа функционирования СУОТ – настоящее Положение, утвержденное приказом директора школы с учетом мнения выборного органа первичной профсоюзной организации или иного уполномоченного работниками органа.</w:t>
      </w:r>
      <w:r w:rsidRPr="00A12536">
        <w:rPr>
          <w:color w:val="1E2120"/>
          <w:sz w:val="21"/>
          <w:szCs w:val="21"/>
        </w:rPr>
        <w:br/>
        <w:t xml:space="preserve">4.3. </w:t>
      </w:r>
      <w:ins w:id="6" w:author="Unknown">
        <w:r w:rsidRPr="00A12536">
          <w:rPr>
            <w:color w:val="1E2120"/>
            <w:sz w:val="21"/>
            <w:szCs w:val="21"/>
            <w:u w:val="single"/>
          </w:rPr>
          <w:t>СУОТ является неотъемлемой частью систем</w:t>
        </w:r>
        <w:r w:rsidRPr="00A12536">
          <w:rPr>
            <w:color w:val="1E2120"/>
            <w:sz w:val="21"/>
            <w:szCs w:val="21"/>
            <w:u w:val="single"/>
          </w:rPr>
          <w:t>ы управления образовательной организации. Настоящее Положение включает в себя следующие разделы:</w:t>
        </w:r>
      </w:ins>
    </w:p>
    <w:p w14:paraId="1E1A10E2" w14:textId="77777777" w:rsidR="00000000" w:rsidRPr="00A12536" w:rsidRDefault="00A12536" w:rsidP="00A125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разработка и внедрение СУОТ, </w:t>
      </w:r>
    </w:p>
    <w:p w14:paraId="690667CB" w14:textId="77777777" w:rsidR="00000000" w:rsidRPr="00A12536" w:rsidRDefault="00A12536" w:rsidP="00A125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планирование;</w:t>
      </w:r>
    </w:p>
    <w:p w14:paraId="35C8D1B4" w14:textId="77777777" w:rsidR="00000000" w:rsidRPr="00A12536" w:rsidRDefault="00A12536" w:rsidP="00A125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обеспечение функционирования СУОТ;</w:t>
      </w:r>
    </w:p>
    <w:p w14:paraId="7421C300" w14:textId="77777777" w:rsidR="00000000" w:rsidRPr="00A12536" w:rsidRDefault="00A12536" w:rsidP="00A125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функционирование СУОТ;</w:t>
      </w:r>
    </w:p>
    <w:p w14:paraId="4E42C452" w14:textId="77777777" w:rsidR="00000000" w:rsidRPr="00A12536" w:rsidRDefault="00A12536" w:rsidP="00A125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оценка результатов деятельности;</w:t>
      </w:r>
    </w:p>
    <w:p w14:paraId="7272583A" w14:textId="77777777" w:rsidR="00000000" w:rsidRPr="00A12536" w:rsidRDefault="00A12536" w:rsidP="00A125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улучшение функционирован</w:t>
      </w:r>
      <w:r w:rsidRPr="00A12536">
        <w:rPr>
          <w:rFonts w:eastAsia="Times New Roman"/>
          <w:color w:val="1E2120"/>
          <w:sz w:val="21"/>
          <w:szCs w:val="21"/>
        </w:rPr>
        <w:t>ия СУОТ.</w:t>
      </w:r>
    </w:p>
    <w:p w14:paraId="27AF8C21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4.4. </w:t>
      </w:r>
      <w:ins w:id="7" w:author="Unknown">
        <w:r w:rsidRPr="00A12536">
          <w:rPr>
            <w:color w:val="1E2120"/>
            <w:sz w:val="21"/>
            <w:szCs w:val="21"/>
            <w:u w:val="single"/>
          </w:rPr>
          <w:t>СУОТ должна предусматривать:</w:t>
        </w:r>
      </w:ins>
    </w:p>
    <w:p w14:paraId="149F8690" w14:textId="77777777" w:rsidR="00000000" w:rsidRPr="00A12536" w:rsidRDefault="00A12536" w:rsidP="00A125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интеграцию в общую систему управления деятельностью образовательной организации;</w:t>
      </w:r>
    </w:p>
    <w:p w14:paraId="46F9FB1C" w14:textId="77777777" w:rsidR="00000000" w:rsidRPr="00A12536" w:rsidRDefault="00A12536" w:rsidP="00A125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формирование корректирующих действий по совершенствованию функционирования СУОТ;</w:t>
      </w:r>
    </w:p>
    <w:p w14:paraId="7F232EDE" w14:textId="77777777" w:rsidR="00000000" w:rsidRPr="00A12536" w:rsidRDefault="00A12536" w:rsidP="00A125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обязанности директора школы по постоянному улучшению показателей в области охраны труда;</w:t>
      </w:r>
    </w:p>
    <w:p w14:paraId="03CA08B7" w14:textId="77777777" w:rsidR="00000000" w:rsidRPr="00A12536" w:rsidRDefault="00A12536" w:rsidP="00A125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формирование службы охраны труда, обеспечение социального партнерства;</w:t>
      </w:r>
    </w:p>
    <w:p w14:paraId="78BD16F0" w14:textId="77777777" w:rsidR="00000000" w:rsidRPr="00A12536" w:rsidRDefault="00A12536" w:rsidP="00A125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обязанности работников по охране труда;</w:t>
      </w:r>
    </w:p>
    <w:p w14:paraId="0925F9D0" w14:textId="77777777" w:rsidR="00000000" w:rsidRPr="00A12536" w:rsidRDefault="00A12536" w:rsidP="00A125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стимулирование работы по охране труда;</w:t>
      </w:r>
    </w:p>
    <w:p w14:paraId="10ED6786" w14:textId="77777777" w:rsidR="00000000" w:rsidRPr="00A12536" w:rsidRDefault="00A12536" w:rsidP="00A125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наличие нормативн</w:t>
      </w:r>
      <w:r w:rsidRPr="00A12536">
        <w:rPr>
          <w:rFonts w:eastAsia="Times New Roman"/>
          <w:color w:val="1E2120"/>
          <w:sz w:val="21"/>
          <w:szCs w:val="21"/>
        </w:rPr>
        <w:t xml:space="preserve">ой правовой базы, содержащей требования охраны труда в соответствии со спецификой школы; </w:t>
      </w:r>
    </w:p>
    <w:p w14:paraId="7EA933AD" w14:textId="77777777" w:rsidR="00000000" w:rsidRPr="00A12536" w:rsidRDefault="00A12536" w:rsidP="00A125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передачу и обмен информацией по охране труда, включающие получение и рассмотрение внешних и внутренних обращений (сообщений), их документальное оформление и подготовк</w:t>
      </w:r>
      <w:r w:rsidRPr="00A12536">
        <w:rPr>
          <w:rFonts w:eastAsia="Times New Roman"/>
          <w:color w:val="1E2120"/>
          <w:sz w:val="21"/>
          <w:szCs w:val="21"/>
        </w:rPr>
        <w:t>у ответов, а также рассмотрение предложений работников (их представителей).</w:t>
      </w:r>
    </w:p>
    <w:p w14:paraId="3C30764C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lastRenderedPageBreak/>
        <w:t>4.5. Система управления охраной труда разрабатывается, внедряется и функционирует в соответствии с характером деятельности школы.</w:t>
      </w:r>
      <w:r w:rsidRPr="00A12536">
        <w:rPr>
          <w:color w:val="1E2120"/>
          <w:sz w:val="21"/>
          <w:szCs w:val="21"/>
        </w:rPr>
        <w:br/>
        <w:t>4.6. В целях организации сотрудничества и регулиро</w:t>
      </w:r>
      <w:r w:rsidRPr="00A12536">
        <w:rPr>
          <w:color w:val="1E2120"/>
          <w:sz w:val="21"/>
          <w:szCs w:val="21"/>
        </w:rPr>
        <w:t>вания отношений директора школы и работников в области охраны труда в организации, осуществляющей образовательную деятельность, создается Комиссия по охране труда, Комиссия по расследованию несчастных случаев с учениками и работниками школы, Комиссия по об</w:t>
      </w:r>
      <w:r w:rsidRPr="00A12536">
        <w:rPr>
          <w:color w:val="1E2120"/>
          <w:sz w:val="21"/>
          <w:szCs w:val="21"/>
        </w:rPr>
        <w:t xml:space="preserve">учению и проверке знаний правил по электробезопасности работников, относящихся к </w:t>
      </w:r>
      <w:proofErr w:type="spellStart"/>
      <w:r w:rsidRPr="00A12536">
        <w:rPr>
          <w:color w:val="1E2120"/>
          <w:sz w:val="21"/>
          <w:szCs w:val="21"/>
        </w:rPr>
        <w:t>неэлектротехническому</w:t>
      </w:r>
      <w:proofErr w:type="spellEnd"/>
      <w:r w:rsidRPr="00A12536">
        <w:rPr>
          <w:color w:val="1E2120"/>
          <w:sz w:val="21"/>
          <w:szCs w:val="21"/>
        </w:rPr>
        <w:t xml:space="preserve"> персоналу. Должностные лица, входящие в состав Комиссии, определяются приказом директора образовательной организации.</w:t>
      </w:r>
      <w:r w:rsidRPr="00A12536">
        <w:rPr>
          <w:color w:val="1E2120"/>
          <w:sz w:val="21"/>
          <w:szCs w:val="21"/>
        </w:rPr>
        <w:br/>
        <w:t>4.7. В состав комиссии по охране тр</w:t>
      </w:r>
      <w:r w:rsidRPr="00A12536">
        <w:rPr>
          <w:color w:val="1E2120"/>
          <w:sz w:val="21"/>
          <w:szCs w:val="21"/>
        </w:rPr>
        <w:t>уда на паритетной основе входят представители администрации организации, осуществляющей образовательную деятельность, профсоюза или иного уполномоченного работниками представительного органа.</w:t>
      </w:r>
      <w:r w:rsidRPr="00A12536">
        <w:rPr>
          <w:color w:val="1E2120"/>
          <w:sz w:val="21"/>
          <w:szCs w:val="21"/>
        </w:rPr>
        <w:br/>
        <w:t>4.8. Комиссия по охране труда организует разработку раздела колл</w:t>
      </w:r>
      <w:r w:rsidRPr="00A12536">
        <w:rPr>
          <w:color w:val="1E2120"/>
          <w:sz w:val="21"/>
          <w:szCs w:val="21"/>
        </w:rPr>
        <w:t>ективного договора (соглашения) об охране труда, совместные действия директора школы и работников по обеспечению требований охраны труда, предупреждению производственного травматизма и профессиональных заболеваний, а также проведение проверок условий и охр</w:t>
      </w:r>
      <w:r w:rsidRPr="00A12536">
        <w:rPr>
          <w:color w:val="1E2120"/>
          <w:sz w:val="21"/>
          <w:szCs w:val="21"/>
        </w:rPr>
        <w:t>аны труда на рабочих местах и информирование сотрудников о результатах указанных проверок.</w:t>
      </w:r>
      <w:r w:rsidRPr="00A12536">
        <w:rPr>
          <w:color w:val="1E2120"/>
          <w:sz w:val="21"/>
          <w:szCs w:val="21"/>
        </w:rPr>
        <w:br/>
        <w:t xml:space="preserve">4.9. </w:t>
      </w:r>
      <w:ins w:id="8" w:author="Unknown">
        <w:r w:rsidRPr="00A12536">
          <w:rPr>
            <w:color w:val="1E2120"/>
            <w:sz w:val="21"/>
            <w:szCs w:val="21"/>
            <w:u w:val="single"/>
          </w:rPr>
          <w:t>Инструктаж и проверка знаний по охране труда:</w:t>
        </w:r>
      </w:ins>
    </w:p>
    <w:p w14:paraId="2A372497" w14:textId="77777777" w:rsidR="00000000" w:rsidRPr="00A12536" w:rsidRDefault="00A12536" w:rsidP="00A12536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проведение инструктажей, обучение работников общеобразовательной организации безопасным методам и приемам выполнен</w:t>
      </w:r>
      <w:r w:rsidRPr="00A12536">
        <w:rPr>
          <w:rFonts w:eastAsia="Times New Roman"/>
          <w:color w:val="1E2120"/>
          <w:sz w:val="21"/>
          <w:szCs w:val="21"/>
        </w:rPr>
        <w:t xml:space="preserve">ия работ, проверка знаний требования охраны труда, осуществляется должностными лицами, ответственными за работу по охране труда. </w:t>
      </w:r>
    </w:p>
    <w:p w14:paraId="20838CAC" w14:textId="77777777" w:rsidR="00000000" w:rsidRPr="00A12536" w:rsidRDefault="00A12536" w:rsidP="00A12536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недопущение к работе лиц, не прошедших обучение, инструктаж и проверку знаний по охране труда, осуществляется директором школы</w:t>
      </w:r>
      <w:r w:rsidRPr="00A12536">
        <w:rPr>
          <w:rFonts w:eastAsia="Times New Roman"/>
          <w:color w:val="1E2120"/>
          <w:sz w:val="21"/>
          <w:szCs w:val="21"/>
        </w:rPr>
        <w:t>.</w:t>
      </w:r>
    </w:p>
    <w:p w14:paraId="71B877D3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4.10. Возложение ответственности за соблюдение норм охраны труда</w:t>
      </w:r>
    </w:p>
    <w:p w14:paraId="4CD9D595" w14:textId="77777777" w:rsidR="00000000" w:rsidRPr="00A12536" w:rsidRDefault="00A12536" w:rsidP="00A12536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 целях повышения ответственности коллектива работников организации, осуществляющей образовательную деятельность, за соблюдение норм охраны труда и обеспечение безопасности жизнедеятельност</w:t>
      </w:r>
      <w:r w:rsidRPr="00A12536">
        <w:rPr>
          <w:rFonts w:eastAsia="Times New Roman"/>
          <w:color w:val="1E2120"/>
          <w:sz w:val="21"/>
          <w:szCs w:val="21"/>
        </w:rPr>
        <w:t xml:space="preserve">и обучающихся на должностных лиц школы возлагается ответственность за выполнение должностных обязанностей по охране труда и осуществление иной деятельности, связанной с обеспечением безопасности участников образовательной деятельности. </w:t>
      </w:r>
    </w:p>
    <w:p w14:paraId="5BE39FC0" w14:textId="77777777" w:rsidR="00000000" w:rsidRPr="00A12536" w:rsidRDefault="00A12536" w:rsidP="00A12536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ответственность воз</w:t>
      </w:r>
      <w:r w:rsidRPr="00A12536">
        <w:rPr>
          <w:rFonts w:eastAsia="Times New Roman"/>
          <w:color w:val="1E2120"/>
          <w:sz w:val="21"/>
          <w:szCs w:val="21"/>
        </w:rPr>
        <w:t>лагается приказом директора организации, осуществляющей образовательную деятельность.</w:t>
      </w:r>
    </w:p>
    <w:p w14:paraId="467474CC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4.11. Обязанности в рамках функционирования СУОТ, распределяемые по уровням управления, закрепляются в должностной инструкции ответственного работника соответствующего ур</w:t>
      </w:r>
      <w:r w:rsidRPr="00A12536">
        <w:rPr>
          <w:color w:val="1E2120"/>
          <w:sz w:val="21"/>
          <w:szCs w:val="21"/>
        </w:rPr>
        <w:t>овня управления.</w:t>
      </w:r>
      <w:r w:rsidRPr="00A12536">
        <w:rPr>
          <w:color w:val="1E2120"/>
          <w:sz w:val="21"/>
          <w:szCs w:val="21"/>
        </w:rPr>
        <w:br/>
        <w:t xml:space="preserve">4.12. </w:t>
      </w:r>
      <w:ins w:id="9" w:author="Unknown">
        <w:r w:rsidRPr="00A12536">
          <w:rPr>
            <w:color w:val="1E2120"/>
            <w:sz w:val="21"/>
            <w:szCs w:val="21"/>
            <w:u w:val="single"/>
          </w:rPr>
          <w:t>Должностными лицами, ответственными за работу по охране труда обеспечивается:</w:t>
        </w:r>
      </w:ins>
      <w:r w:rsidRPr="00A12536">
        <w:rPr>
          <w:color w:val="1E2120"/>
          <w:sz w:val="21"/>
          <w:szCs w:val="21"/>
        </w:rPr>
        <w:t xml:space="preserve"> </w:t>
      </w:r>
    </w:p>
    <w:p w14:paraId="7CB18D19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безопасность работников при эксплуатации здания и оборудования образовательной организации; </w:t>
      </w:r>
    </w:p>
    <w:p w14:paraId="427EF3DD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применение средств индивидуальной и коллективной защиты работ</w:t>
      </w:r>
      <w:r w:rsidRPr="00A12536">
        <w:rPr>
          <w:rFonts w:eastAsia="Times New Roman"/>
          <w:color w:val="1E2120"/>
          <w:sz w:val="21"/>
          <w:szCs w:val="21"/>
        </w:rPr>
        <w:t xml:space="preserve">ников; </w:t>
      </w:r>
    </w:p>
    <w:p w14:paraId="1B5E41D3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lastRenderedPageBreak/>
        <w:t xml:space="preserve">создание соответствующих требованиям охраны труда условий труда на каждом рабочем месте; </w:t>
      </w:r>
    </w:p>
    <w:p w14:paraId="0A0FFBA5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обеспечение режима труда и отдыха работников в соответствии с законодательством Российской Федерации; </w:t>
      </w:r>
    </w:p>
    <w:p w14:paraId="2235A111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приобретение и выдача специальной одежды и обуви, других средств индивидуальной защиты, смывающих и обезвреживающих средств, работникам, занятым на работах с вредными или опасными условиями труда, а также на работах, выполняемых в особых температурных усло</w:t>
      </w:r>
      <w:r w:rsidRPr="00A12536">
        <w:rPr>
          <w:rFonts w:eastAsia="Times New Roman"/>
          <w:color w:val="1E2120"/>
          <w:sz w:val="21"/>
          <w:szCs w:val="21"/>
        </w:rPr>
        <w:t xml:space="preserve">виях или связанных с загрязнением; </w:t>
      </w:r>
    </w:p>
    <w:p w14:paraId="7E70BE85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организация контроля состояния условий труда на рабочих местах, а также за правильностью применения работниками средств индивидуальной и коллективной защиты; </w:t>
      </w:r>
    </w:p>
    <w:p w14:paraId="464A011B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информирование работников об условиях и охране труда на рабоч</w:t>
      </w:r>
      <w:r w:rsidRPr="00A12536">
        <w:rPr>
          <w:rFonts w:eastAsia="Times New Roman"/>
          <w:color w:val="1E2120"/>
          <w:sz w:val="21"/>
          <w:szCs w:val="21"/>
        </w:rPr>
        <w:t xml:space="preserve">их местах, о существующем риске повреждения здоровья и полагающихся им компенсациях, и средствах индивидуальной защиты; </w:t>
      </w:r>
    </w:p>
    <w:p w14:paraId="20194E57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предоставление органам государственного управления охраной труда, органам государственного надзора и контроля за соблюдением требований</w:t>
      </w:r>
      <w:r w:rsidRPr="00A12536">
        <w:rPr>
          <w:rFonts w:eastAsia="Times New Roman"/>
          <w:color w:val="1E2120"/>
          <w:sz w:val="21"/>
          <w:szCs w:val="21"/>
        </w:rPr>
        <w:t xml:space="preserve"> охраны труда информации и документов, необходимых для осуществления ими своих полномочий; </w:t>
      </w:r>
    </w:p>
    <w:p w14:paraId="05DF17CE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принятие мер по предотвращению аварийных ситуаций, сохранению жизни и здоровья работников школы при возникновении таких ситуаций, в том числе по оказанию пострадавш</w:t>
      </w:r>
      <w:r w:rsidRPr="00A12536">
        <w:rPr>
          <w:rFonts w:eastAsia="Times New Roman"/>
          <w:color w:val="1E2120"/>
          <w:sz w:val="21"/>
          <w:szCs w:val="21"/>
        </w:rPr>
        <w:t xml:space="preserve">им первой доврачебной помощи; </w:t>
      </w:r>
    </w:p>
    <w:p w14:paraId="5AA0F627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санитарно-бытовое обслуживание работников в соответствии с требованиями охраны труда; </w:t>
      </w:r>
    </w:p>
    <w:p w14:paraId="6C101879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обязательное социальное страхование работников от несчастных случаев на рабочем месте; </w:t>
      </w:r>
    </w:p>
    <w:p w14:paraId="4087BFC9" w14:textId="77777777" w:rsidR="00000000" w:rsidRPr="00A12536" w:rsidRDefault="00A12536" w:rsidP="00A12536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ознакомление сотрудников школы с требованиями охра</w:t>
      </w:r>
      <w:r w:rsidRPr="00A12536">
        <w:rPr>
          <w:rFonts w:eastAsia="Times New Roman"/>
          <w:color w:val="1E2120"/>
          <w:sz w:val="21"/>
          <w:szCs w:val="21"/>
        </w:rPr>
        <w:t>ны труда.</w:t>
      </w:r>
    </w:p>
    <w:p w14:paraId="32D5562A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4.13. </w:t>
      </w:r>
      <w:ins w:id="10" w:author="Unknown">
        <w:r w:rsidRPr="00A12536">
          <w:rPr>
            <w:color w:val="1E2120"/>
            <w:sz w:val="21"/>
            <w:szCs w:val="21"/>
            <w:u w:val="single"/>
          </w:rPr>
          <w:t>Взаимодействие с государственными органами управления охраной труда и органами общественного контроля. Должностные лица школы обеспечивают:</w:t>
        </w:r>
      </w:ins>
      <w:r w:rsidRPr="00A12536">
        <w:rPr>
          <w:color w:val="1E2120"/>
          <w:sz w:val="21"/>
          <w:szCs w:val="21"/>
        </w:rPr>
        <w:t xml:space="preserve"> </w:t>
      </w:r>
    </w:p>
    <w:p w14:paraId="3D57626C" w14:textId="77777777" w:rsidR="00000000" w:rsidRPr="00A12536" w:rsidRDefault="00A12536" w:rsidP="00A12536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беспрепятственный допуск должностных лиц органов государственного управления охраной труда, органов</w:t>
      </w:r>
      <w:r w:rsidRPr="00A12536">
        <w:rPr>
          <w:rFonts w:eastAsia="Times New Roman"/>
          <w:color w:val="1E2120"/>
          <w:sz w:val="21"/>
          <w:szCs w:val="21"/>
        </w:rPr>
        <w:t xml:space="preserve"> государственного надзора и контроля за соблюдением требований охраны труда, органов Фонда социального страхования Российской Федерации, а также представителей органов общественного контроля в целях проведения проверок условий и охраны труда в организации </w:t>
      </w:r>
      <w:r w:rsidRPr="00A12536">
        <w:rPr>
          <w:rFonts w:eastAsia="Times New Roman"/>
          <w:color w:val="1E2120"/>
          <w:sz w:val="21"/>
          <w:szCs w:val="21"/>
        </w:rPr>
        <w:t xml:space="preserve">и расследования несчастных случаев на производстве и профессиональных заболеваний; </w:t>
      </w:r>
    </w:p>
    <w:p w14:paraId="5C67A8EB" w14:textId="77777777" w:rsidR="00000000" w:rsidRPr="00A12536" w:rsidRDefault="00A12536" w:rsidP="00A12536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выполнение предписаний должностных лиц органов государственного надзора и контроля соблюдения требований охраны труда и рассмотрение представлений органов общественного кон</w:t>
      </w:r>
      <w:r w:rsidRPr="00A12536">
        <w:rPr>
          <w:rFonts w:eastAsia="Times New Roman"/>
          <w:color w:val="1E2120"/>
          <w:sz w:val="21"/>
          <w:szCs w:val="21"/>
        </w:rPr>
        <w:t>троля в установленные законодательством сроки.</w:t>
      </w:r>
    </w:p>
    <w:p w14:paraId="0FC8177D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4.14. Обязанности по охране труда директора школы</w:t>
      </w:r>
      <w:r w:rsidRPr="00A12536">
        <w:rPr>
          <w:color w:val="1E2120"/>
          <w:sz w:val="21"/>
          <w:szCs w:val="21"/>
        </w:rPr>
        <w:br/>
        <w:t>4.14.1. Обеспечивает соблюдение настоящего Положения о системе управления охраной труда в школе, нормативных правовых актов Российской Федерации по охране труд</w:t>
      </w:r>
      <w:r w:rsidRPr="00A12536">
        <w:rPr>
          <w:color w:val="1E2120"/>
          <w:sz w:val="21"/>
          <w:szCs w:val="21"/>
        </w:rPr>
        <w:t>а, трудового законодательства, стандартов, норм и правил по охране труда, выполнение приказов и указаний вышестоящих организаций и предписаний органов государственного надзора.</w:t>
      </w:r>
      <w:r w:rsidRPr="00A12536">
        <w:rPr>
          <w:color w:val="1E2120"/>
          <w:sz w:val="21"/>
          <w:szCs w:val="21"/>
        </w:rPr>
        <w:br/>
        <w:t>4.14.2. Организует работу по созданию и обеспечению условий проведения образова</w:t>
      </w:r>
      <w:r w:rsidRPr="00A12536">
        <w:rPr>
          <w:color w:val="1E2120"/>
          <w:sz w:val="21"/>
          <w:szCs w:val="21"/>
        </w:rPr>
        <w:t>тельной деятельности в соответствии с законодательством о труде и охраны труда.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lastRenderedPageBreak/>
        <w:t>4.14.3. Обеспечивает безопасную эксплуатацию зданий, сооружений и оборудования общеобразовательной организации, а также применяемых в учебной деятельности сырья и материалов (р</w:t>
      </w:r>
      <w:r w:rsidRPr="00A12536">
        <w:rPr>
          <w:color w:val="1E2120"/>
          <w:sz w:val="21"/>
          <w:szCs w:val="21"/>
        </w:rPr>
        <w:t>еактивов, инструментов, гимнастических снарядов и т.д.). Своевременно организует осмотры и ремонт зданий школы.</w:t>
      </w:r>
      <w:r w:rsidRPr="00A12536">
        <w:rPr>
          <w:color w:val="1E2120"/>
          <w:sz w:val="21"/>
          <w:szCs w:val="21"/>
        </w:rPr>
        <w:br/>
        <w:t>4.14.4. Назначает своим приказом ответственных лиц за соблюдение требований охраны труда в учебных кабинетах, мастерских, спортзале и т.д., а та</w:t>
      </w:r>
      <w:r w:rsidRPr="00A12536">
        <w:rPr>
          <w:color w:val="1E2120"/>
          <w:sz w:val="21"/>
          <w:szCs w:val="21"/>
        </w:rPr>
        <w:t>кже во всех подсобных помещениях.</w:t>
      </w:r>
      <w:r w:rsidRPr="00A12536">
        <w:rPr>
          <w:color w:val="1E2120"/>
          <w:sz w:val="21"/>
          <w:szCs w:val="21"/>
        </w:rPr>
        <w:br/>
        <w:t>4.14.5. Организует разработку планов по охране и улучшению условий труда сотрудников общеобразовательной организации. Осуществляет контроль выполнения запланированных мероприятий.</w:t>
      </w:r>
      <w:r w:rsidRPr="00A12536">
        <w:rPr>
          <w:color w:val="1E2120"/>
          <w:sz w:val="21"/>
          <w:szCs w:val="21"/>
        </w:rPr>
        <w:br/>
        <w:t>4.14.6. Организует в установленном порядке</w:t>
      </w:r>
      <w:r w:rsidRPr="00A12536">
        <w:rPr>
          <w:color w:val="1E2120"/>
          <w:sz w:val="21"/>
          <w:szCs w:val="21"/>
        </w:rPr>
        <w:t xml:space="preserve"> работу комиссий по приемке организации, осуществляющей образовательную деятельность, к новому учебному году. Подписывает акты приемки общеобразовательной организации.</w:t>
      </w:r>
      <w:r w:rsidRPr="00A12536">
        <w:rPr>
          <w:color w:val="1E2120"/>
          <w:sz w:val="21"/>
          <w:szCs w:val="21"/>
        </w:rPr>
        <w:br/>
        <w:t>4.14.7. Проводит вводный инструктаж по охране труда с вновь поступающими на работу лицам</w:t>
      </w:r>
      <w:r w:rsidRPr="00A12536">
        <w:rPr>
          <w:color w:val="1E2120"/>
          <w:sz w:val="21"/>
          <w:szCs w:val="21"/>
        </w:rPr>
        <w:t xml:space="preserve"> и организует контроль состояния охраны труда в организации,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 xml:space="preserve">4.14.8. Контролирует условия, и качество приготовления пищи в школьной столовой. Привлекает для этой цели </w:t>
      </w:r>
      <w:proofErr w:type="spellStart"/>
      <w:r w:rsidRPr="00A12536">
        <w:rPr>
          <w:color w:val="1E2120"/>
          <w:sz w:val="21"/>
          <w:szCs w:val="21"/>
        </w:rPr>
        <w:t>бракеражную</w:t>
      </w:r>
      <w:proofErr w:type="spellEnd"/>
      <w:r w:rsidRPr="00A12536">
        <w:rPr>
          <w:color w:val="1E2120"/>
          <w:sz w:val="21"/>
          <w:szCs w:val="21"/>
        </w:rPr>
        <w:t xml:space="preserve"> комиссию, медицинского работника</w:t>
      </w:r>
      <w:r w:rsidRPr="00A12536">
        <w:rPr>
          <w:color w:val="1E2120"/>
          <w:sz w:val="21"/>
          <w:szCs w:val="21"/>
        </w:rPr>
        <w:t xml:space="preserve"> школы, назначает, лицо, ответственное за организацию питания в школьной столовой.</w:t>
      </w:r>
      <w:r w:rsidRPr="00A12536">
        <w:rPr>
          <w:color w:val="1E2120"/>
          <w:sz w:val="21"/>
          <w:szCs w:val="21"/>
        </w:rPr>
        <w:br/>
        <w:t>4.14.9. Обеспечивает обучение и проверку знаний правил охраны труда работниками школы, выполнение требований Положения о расследовании и учете несчастных случаев в образоват</w:t>
      </w:r>
      <w:r w:rsidRPr="00A12536">
        <w:rPr>
          <w:color w:val="1E2120"/>
          <w:sz w:val="21"/>
          <w:szCs w:val="21"/>
        </w:rPr>
        <w:t>ельной организации.</w:t>
      </w:r>
      <w:r w:rsidRPr="00A12536">
        <w:rPr>
          <w:color w:val="1E2120"/>
          <w:sz w:val="21"/>
          <w:szCs w:val="21"/>
        </w:rPr>
        <w:br/>
        <w:t>4.14.10. Организует обеспечение работников организации, осуществляющей образовательную деятельность, спецодеждой, спецобувью и другими средствами индивидуальной защиты в соответствии с действующими нормативами, а также обучающихся при п</w:t>
      </w:r>
      <w:r w:rsidRPr="00A12536">
        <w:rPr>
          <w:color w:val="1E2120"/>
          <w:sz w:val="21"/>
          <w:szCs w:val="21"/>
        </w:rPr>
        <w:t>роведении общественно-полезного и производительного труда, практических и лабораторных работ и т.д.</w:t>
      </w:r>
      <w:r w:rsidRPr="00A12536">
        <w:rPr>
          <w:color w:val="1E2120"/>
          <w:sz w:val="21"/>
          <w:szCs w:val="21"/>
        </w:rPr>
        <w:br/>
        <w:t>4.14.11. Организует проведение профилактической работы по предупреждению травматизма и снижению заболеваемости работников и обучающихся.</w:t>
      </w:r>
      <w:r w:rsidRPr="00A12536">
        <w:rPr>
          <w:color w:val="1E2120"/>
          <w:sz w:val="21"/>
          <w:szCs w:val="21"/>
        </w:rPr>
        <w:br/>
        <w:t>4.14.12. Безотлагат</w:t>
      </w:r>
      <w:r w:rsidRPr="00A12536">
        <w:rPr>
          <w:color w:val="1E2120"/>
          <w:sz w:val="21"/>
          <w:szCs w:val="21"/>
        </w:rPr>
        <w:t>ельно сообщает о каждом несчастном случае в школе председателю Комитета по образованию (начальнику Управления образования), установленным законодательством органам надзора и контроля. Обеспечивает необходимые условия для проведения расследования.</w:t>
      </w:r>
      <w:r w:rsidRPr="00A12536">
        <w:rPr>
          <w:color w:val="1E2120"/>
          <w:sz w:val="21"/>
          <w:szCs w:val="21"/>
        </w:rPr>
        <w:br/>
        <w:t xml:space="preserve">4.14.13. </w:t>
      </w:r>
      <w:r w:rsidRPr="00A12536">
        <w:rPr>
          <w:color w:val="1E2120"/>
          <w:sz w:val="21"/>
          <w:szCs w:val="21"/>
        </w:rPr>
        <w:t>Утверждает инструкции по охране труда для работников и обучающихся. В установленном порядке организует пересмотр инструкций.</w:t>
      </w:r>
      <w:r w:rsidRPr="00A12536">
        <w:rPr>
          <w:color w:val="1E2120"/>
          <w:sz w:val="21"/>
          <w:szCs w:val="21"/>
        </w:rPr>
        <w:br/>
        <w:t>4.14.14. Определяет финансирование мероприятий по охране труда и технике безопасности. Принимает меры к созданию кабинета и уголков</w:t>
      </w:r>
      <w:r w:rsidRPr="00A12536">
        <w:rPr>
          <w:color w:val="1E2120"/>
          <w:sz w:val="21"/>
          <w:szCs w:val="21"/>
        </w:rPr>
        <w:t xml:space="preserve"> по охране труда.</w:t>
      </w:r>
      <w:r w:rsidRPr="00A12536">
        <w:rPr>
          <w:color w:val="1E2120"/>
          <w:sz w:val="21"/>
          <w:szCs w:val="21"/>
        </w:rPr>
        <w:br/>
        <w:t>4.14.15. Организует работу по проведению аттестации рабочих мест по условиям труда.</w:t>
      </w:r>
      <w:r w:rsidRPr="00A12536">
        <w:rPr>
          <w:color w:val="1E2120"/>
          <w:sz w:val="21"/>
          <w:szCs w:val="21"/>
        </w:rPr>
        <w:br/>
        <w:t>4.14.16. Рассматривает состояние условий и охраны труда в школе, на Педагогическом совете, производственных совещаниях или собраниях трудового коллектива,</w:t>
      </w:r>
      <w:r w:rsidRPr="00A12536">
        <w:rPr>
          <w:color w:val="1E2120"/>
          <w:sz w:val="21"/>
          <w:szCs w:val="21"/>
        </w:rPr>
        <w:t xml:space="preserve"> заслушивает отчеты специалиста по охране труда и комиссии по охране труда о проводимой ими работе по улучшению условий труда и снижению производственного и детского травматизма. Принимает соответствующие меры по устранению имеющихся недостатков.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lastRenderedPageBreak/>
        <w:t xml:space="preserve">4.14.17. </w:t>
      </w:r>
      <w:r w:rsidRPr="00A12536">
        <w:rPr>
          <w:color w:val="1E2120"/>
          <w:sz w:val="21"/>
          <w:szCs w:val="21"/>
        </w:rPr>
        <w:t>Обеспечивает своевременное представление в установленном порядке статистической отчетности по охране труда.</w:t>
      </w:r>
      <w:r w:rsidRPr="00A12536">
        <w:rPr>
          <w:color w:val="1E2120"/>
          <w:sz w:val="21"/>
          <w:szCs w:val="21"/>
        </w:rPr>
        <w:br/>
        <w:t>4.14.18. Заключает и организует совместно с профкомом выполнение ежегодных соглашений по охране труда. Подводит итоги выполнения соглашения по охран</w:t>
      </w:r>
      <w:r w:rsidRPr="00A12536">
        <w:rPr>
          <w:color w:val="1E2120"/>
          <w:sz w:val="21"/>
          <w:szCs w:val="21"/>
        </w:rPr>
        <w:t>е труда один раз в полугодие.</w:t>
      </w:r>
      <w:r w:rsidRPr="00A12536">
        <w:rPr>
          <w:color w:val="1E2120"/>
          <w:sz w:val="21"/>
          <w:szCs w:val="21"/>
        </w:rPr>
        <w:br/>
        <w:t>4.14.19. Запрещает проведение образовательной деятельности при наличии вредных или опасных условий для здоровья обучающихся и работников.</w:t>
      </w:r>
      <w:r w:rsidRPr="00A12536">
        <w:rPr>
          <w:color w:val="1E2120"/>
          <w:sz w:val="21"/>
          <w:szCs w:val="21"/>
        </w:rPr>
        <w:br/>
        <w:t>4.14.20. Несет персональную ответственность за обеспечение здоровых и безопасных условий</w:t>
      </w:r>
      <w:r w:rsidRPr="00A12536">
        <w:rPr>
          <w:color w:val="1E2120"/>
          <w:sz w:val="21"/>
          <w:szCs w:val="21"/>
        </w:rPr>
        <w:t xml:space="preserve"> образовательной деятельности.</w:t>
      </w:r>
    </w:p>
    <w:p w14:paraId="0A39E144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4.15. Обязанности по охране труда заместителя директора по учебно-воспитательной работ</w:t>
      </w:r>
      <w:r w:rsidRPr="00A12536">
        <w:rPr>
          <w:color w:val="1E2120"/>
          <w:sz w:val="21"/>
          <w:szCs w:val="21"/>
        </w:rPr>
        <w:br/>
        <w:t>4.15.1. Организует работу и систематический контроль по соблюдению в учебной деятельности норм и правил охраны труда.</w:t>
      </w:r>
      <w:r w:rsidRPr="00A12536">
        <w:rPr>
          <w:color w:val="1E2120"/>
          <w:sz w:val="21"/>
          <w:szCs w:val="21"/>
        </w:rPr>
        <w:br/>
        <w:t>4.15.2. Обеспечивает</w:t>
      </w:r>
      <w:r w:rsidRPr="00A12536">
        <w:rPr>
          <w:color w:val="1E2120"/>
          <w:sz w:val="21"/>
          <w:szCs w:val="21"/>
        </w:rPr>
        <w:t xml:space="preserve"> контроль безопасности используемых в учебной деятельности оборудования, приборов, технических и наглядных средств обучения.</w:t>
      </w:r>
      <w:r w:rsidRPr="00A12536">
        <w:rPr>
          <w:color w:val="1E2120"/>
          <w:sz w:val="21"/>
          <w:szCs w:val="21"/>
        </w:rPr>
        <w:br/>
        <w:t>4.15.3. Разрешает проведение учебной деятельности с обучающимися только при наличии оборудованных для этих целей учебных помещений,</w:t>
      </w:r>
      <w:r w:rsidRPr="00A12536">
        <w:rPr>
          <w:color w:val="1E2120"/>
          <w:sz w:val="21"/>
          <w:szCs w:val="21"/>
        </w:rPr>
        <w:t xml:space="preserve"> принятых по акту в эксплуатацию.</w:t>
      </w:r>
      <w:r w:rsidRPr="00A12536">
        <w:rPr>
          <w:color w:val="1E2120"/>
          <w:sz w:val="21"/>
          <w:szCs w:val="21"/>
        </w:rPr>
        <w:br/>
        <w:t>4.15.4. Организует совместно с заместителем директора по административно-хозяйственной работе своевременное и качественное проведение паспортизации учебных кабинетов, мастерских, спортзала и других помещений.</w:t>
      </w:r>
      <w:r w:rsidRPr="00A12536">
        <w:rPr>
          <w:color w:val="1E2120"/>
          <w:sz w:val="21"/>
          <w:szCs w:val="21"/>
        </w:rPr>
        <w:br/>
        <w:t>4.15.5. Соста</w:t>
      </w:r>
      <w:r w:rsidRPr="00A12536">
        <w:rPr>
          <w:color w:val="1E2120"/>
          <w:sz w:val="21"/>
          <w:szCs w:val="21"/>
        </w:rPr>
        <w:t>вляет, на основании полученных от медицинского учреждения материалов, списки лиц, подлежащих периодическим медицинским осмотрам.</w:t>
      </w:r>
      <w:r w:rsidRPr="00A12536">
        <w:rPr>
          <w:color w:val="1E2120"/>
          <w:sz w:val="21"/>
          <w:szCs w:val="21"/>
        </w:rPr>
        <w:br/>
        <w:t>4.15.6. Организует разработку и периодический пересмотр не реже одного раза в пять лет инструкции по охране труда, а также разд</w:t>
      </w:r>
      <w:r w:rsidRPr="00A12536">
        <w:rPr>
          <w:color w:val="1E2120"/>
          <w:sz w:val="21"/>
          <w:szCs w:val="21"/>
        </w:rPr>
        <w:t>елов требований безопасности в учебной деятельности в методических указаниях по выполнению практических и лабораторных работ.</w:t>
      </w:r>
      <w:r w:rsidRPr="00A12536">
        <w:rPr>
          <w:color w:val="1E2120"/>
          <w:sz w:val="21"/>
          <w:szCs w:val="21"/>
        </w:rPr>
        <w:br/>
        <w:t>4.15.7. Контролирует своевременное проведение инструктажа обучающихся и их регистрацию в журналах.</w:t>
      </w:r>
      <w:r w:rsidRPr="00A12536">
        <w:rPr>
          <w:color w:val="1E2120"/>
          <w:sz w:val="21"/>
          <w:szCs w:val="21"/>
        </w:rPr>
        <w:br/>
        <w:t>4.15.8. Определяет методику и п</w:t>
      </w:r>
      <w:r w:rsidRPr="00A12536">
        <w:rPr>
          <w:color w:val="1E2120"/>
          <w:sz w:val="21"/>
          <w:szCs w:val="21"/>
        </w:rPr>
        <w:t>орядок обучения правилам дорожного движения, поведения на воде, улице, пожарной безопасности.</w:t>
      </w:r>
      <w:r w:rsidRPr="00A12536">
        <w:rPr>
          <w:color w:val="1E2120"/>
          <w:sz w:val="21"/>
          <w:szCs w:val="21"/>
        </w:rPr>
        <w:br/>
        <w:t>4.15.9. Проводит административный контроль безопасности использования, хранения учебных приборов и оборудования, химических реактивов, наглядных пособий, школьной</w:t>
      </w:r>
      <w:r w:rsidRPr="00A12536">
        <w:rPr>
          <w:color w:val="1E2120"/>
          <w:sz w:val="21"/>
          <w:szCs w:val="21"/>
        </w:rPr>
        <w:t xml:space="preserve"> мебели, орг. техники.</w:t>
      </w:r>
      <w:r w:rsidRPr="00A12536">
        <w:rPr>
          <w:color w:val="1E2120"/>
          <w:sz w:val="21"/>
          <w:szCs w:val="21"/>
        </w:rPr>
        <w:br/>
        <w:t>4.15.10. Несет ответственность за выполнение должностной инструкции в части обеспечения безопасности жизнедеятельности.</w:t>
      </w:r>
    </w:p>
    <w:p w14:paraId="6983B2C9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4.16. Обязанности по охране труда заместитель директора по административно-хозяйственной работе</w:t>
      </w:r>
      <w:r w:rsidRPr="00A12536">
        <w:rPr>
          <w:color w:val="1E2120"/>
          <w:sz w:val="21"/>
          <w:szCs w:val="21"/>
        </w:rPr>
        <w:br/>
        <w:t>4.16.1. Обеспечив</w:t>
      </w:r>
      <w:r w:rsidRPr="00A12536">
        <w:rPr>
          <w:color w:val="1E2120"/>
          <w:sz w:val="21"/>
          <w:szCs w:val="21"/>
        </w:rPr>
        <w:t>ает соблюдение требований охраны труда при эксплуатации основного здания и других построек образовательной организации, технологического, энергетического оборудования, осуществляет их периодический осмотр и организует текущий ремонт.</w:t>
      </w:r>
      <w:r w:rsidRPr="00A12536">
        <w:rPr>
          <w:color w:val="1E2120"/>
          <w:sz w:val="21"/>
          <w:szCs w:val="21"/>
        </w:rPr>
        <w:br/>
        <w:t>4.16.2. Обеспечивает б</w:t>
      </w:r>
      <w:r w:rsidRPr="00A12536">
        <w:rPr>
          <w:color w:val="1E2120"/>
          <w:sz w:val="21"/>
          <w:szCs w:val="21"/>
        </w:rPr>
        <w:t xml:space="preserve">езопасность при переноске тяжестей, погрузочно-разгрузочных работах, эксплуатации транспортных средств на территории организации, осуществляющей образовательную </w:t>
      </w:r>
      <w:r w:rsidRPr="00A12536">
        <w:rPr>
          <w:color w:val="1E2120"/>
          <w:sz w:val="21"/>
          <w:szCs w:val="21"/>
        </w:rPr>
        <w:lastRenderedPageBreak/>
        <w:t>деятельность.</w:t>
      </w:r>
      <w:r w:rsidRPr="00A12536">
        <w:rPr>
          <w:color w:val="1E2120"/>
          <w:sz w:val="21"/>
          <w:szCs w:val="21"/>
        </w:rPr>
        <w:br/>
        <w:t>4.16.3. Организует соблюдение требования пожарной безопасности зданий и сооружени</w:t>
      </w:r>
      <w:r w:rsidRPr="00A12536">
        <w:rPr>
          <w:color w:val="1E2120"/>
          <w:sz w:val="21"/>
          <w:szCs w:val="21"/>
        </w:rPr>
        <w:t>й, следит за исправностью средств пожаротушения.</w:t>
      </w:r>
      <w:r w:rsidRPr="00A12536">
        <w:rPr>
          <w:color w:val="1E2120"/>
          <w:sz w:val="21"/>
          <w:szCs w:val="21"/>
        </w:rPr>
        <w:br/>
        <w:t>4.16.4. Обеспечивает текущий контроль за санитарно-гигиеническим состоянием учебных кабинетов, мастерских, спортзала, и других помещений, а также столовой в соответствии с требованиями норм и правил безопасн</w:t>
      </w:r>
      <w:r w:rsidRPr="00A12536">
        <w:rPr>
          <w:color w:val="1E2120"/>
          <w:sz w:val="21"/>
          <w:szCs w:val="21"/>
        </w:rPr>
        <w:t>ости жизнедеятельности.</w:t>
      </w:r>
      <w:r w:rsidRPr="00A12536">
        <w:rPr>
          <w:color w:val="1E2120"/>
          <w:sz w:val="21"/>
          <w:szCs w:val="21"/>
        </w:rPr>
        <w:br/>
        <w:t>4.16.5. Несет ответственность за составление паспорта санитарно-технического состояния образовательной организации.</w:t>
      </w:r>
      <w:r w:rsidRPr="00A12536">
        <w:rPr>
          <w:color w:val="1E2120"/>
          <w:sz w:val="21"/>
          <w:szCs w:val="21"/>
        </w:rPr>
        <w:br/>
        <w:t>4.16.6. Обеспечивает учебные кабинеты, мастерские, бытовые, хозяйственные и другие помещения оборудованием и инвента</w:t>
      </w:r>
      <w:r w:rsidRPr="00A12536">
        <w:rPr>
          <w:color w:val="1E2120"/>
          <w:sz w:val="21"/>
          <w:szCs w:val="21"/>
        </w:rPr>
        <w:t>рем, отвечающим требованиям правил и норм безопасности жизнедеятельности, стандартам безопасности труда.</w:t>
      </w:r>
      <w:r w:rsidRPr="00A12536">
        <w:rPr>
          <w:color w:val="1E2120"/>
          <w:sz w:val="21"/>
          <w:szCs w:val="21"/>
        </w:rPr>
        <w:br/>
        <w:t>4.16.7. Организует проведение ежегодных измерений сопротивления изоляции электроустановок и электропроводки, заземляющих устройств, анализ воздушной ср</w:t>
      </w:r>
      <w:r w:rsidRPr="00A12536">
        <w:rPr>
          <w:color w:val="1E2120"/>
          <w:sz w:val="21"/>
          <w:szCs w:val="21"/>
        </w:rPr>
        <w:t>еды на содержание пыли, газов и паров вредных веществ, замер освещенности, наличия радиации, шума в помещениях организации,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>4.16.8. Организует не реже одного раза в пять лет разработку инструкций по охране труда</w:t>
      </w:r>
      <w:r w:rsidRPr="00A12536">
        <w:rPr>
          <w:color w:val="1E2120"/>
          <w:sz w:val="21"/>
          <w:szCs w:val="21"/>
        </w:rPr>
        <w:t xml:space="preserve"> по видам работ для технического персонала.</w:t>
      </w:r>
      <w:r w:rsidRPr="00A12536">
        <w:rPr>
          <w:color w:val="1E2120"/>
          <w:sz w:val="21"/>
          <w:szCs w:val="21"/>
        </w:rPr>
        <w:br/>
        <w:t>4.16.9. Организует обучение, проводит инструктажи на рабочем месте (первичный, периодические) обслуживающего персонала, оборудует уголок безопасности жизнедеятельности.</w:t>
      </w:r>
      <w:r w:rsidRPr="00A12536">
        <w:rPr>
          <w:color w:val="1E2120"/>
          <w:sz w:val="21"/>
          <w:szCs w:val="21"/>
        </w:rPr>
        <w:br/>
        <w:t>4.16.10. Согласно заявок приобретает спецод</w:t>
      </w:r>
      <w:r w:rsidRPr="00A12536">
        <w:rPr>
          <w:color w:val="1E2120"/>
          <w:sz w:val="21"/>
          <w:szCs w:val="21"/>
        </w:rPr>
        <w:t>ежду, спецобувь и другие средства индивидуальной защиты для работников и обучающихся организации,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>4.16.11. Обеспечивает учет и хранение противопожарного инвентаря, сушку, стирку, ремонт и обеззараживание спецоде</w:t>
      </w:r>
      <w:r w:rsidRPr="00A12536">
        <w:rPr>
          <w:color w:val="1E2120"/>
          <w:sz w:val="21"/>
          <w:szCs w:val="21"/>
        </w:rPr>
        <w:t>жды, спецобуви и средств индивидуальной защиты.</w:t>
      </w:r>
    </w:p>
    <w:p w14:paraId="7C6EB4FD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4.17. Обязанности по охране труда заместителя директора по воспитательной работе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t>4.17.1. Обеспечивает выполнение классными руководителями, воспитателями ГПД, возложенных на них обязанностей по обеспечению безопасности жизнедеятельности.</w:t>
      </w:r>
      <w:r w:rsidRPr="00A12536">
        <w:rPr>
          <w:color w:val="1E2120"/>
          <w:sz w:val="21"/>
          <w:szCs w:val="21"/>
        </w:rPr>
        <w:br/>
        <w:t>4.17.2. Участвует в проведении административно-общественного контроля по вопросам обеспечения безопа</w:t>
      </w:r>
      <w:r w:rsidRPr="00A12536">
        <w:rPr>
          <w:color w:val="1E2120"/>
          <w:sz w:val="21"/>
          <w:szCs w:val="21"/>
        </w:rPr>
        <w:t>сности жизнедеятельности в расследовании несчастных случаев, происшедших с работниками и обучающимися школы.</w:t>
      </w:r>
      <w:r w:rsidRPr="00A12536">
        <w:rPr>
          <w:color w:val="1E2120"/>
          <w:sz w:val="21"/>
          <w:szCs w:val="21"/>
        </w:rPr>
        <w:br/>
        <w:t>4.17.3. Несет ответственность за организацию воспитательной работы, общественно полезного труда обучающихся в строгом соответствии с нормами и прав</w:t>
      </w:r>
      <w:r w:rsidRPr="00A12536">
        <w:rPr>
          <w:color w:val="1E2120"/>
          <w:sz w:val="21"/>
          <w:szCs w:val="21"/>
        </w:rPr>
        <w:t>илами охраны труда.</w:t>
      </w:r>
      <w:r w:rsidRPr="00A12536">
        <w:rPr>
          <w:color w:val="1E2120"/>
          <w:sz w:val="21"/>
          <w:szCs w:val="21"/>
        </w:rPr>
        <w:br/>
        <w:t>4.17.4. Оказывает методическую помощь классным руководителям, педагогам дополнительного образования, воспитателям групп продленного дня, руководителям походов, экскурсий, трудовых объединений общественно полезного труда и т.п. по вопрос</w:t>
      </w:r>
      <w:r w:rsidRPr="00A12536">
        <w:rPr>
          <w:color w:val="1E2120"/>
          <w:sz w:val="21"/>
          <w:szCs w:val="21"/>
        </w:rPr>
        <w:t>ам обеспечения травматизма и других несчастных случаев, организует их инструктаж.</w:t>
      </w:r>
      <w:r w:rsidRPr="00A12536">
        <w:rPr>
          <w:color w:val="1E2120"/>
          <w:sz w:val="21"/>
          <w:szCs w:val="21"/>
        </w:rPr>
        <w:br/>
        <w:t>4.17.5. Контролирует соблюдение санитарно-гигиенических норм, правил по охране труда при проведении воспитательных мероприятий и работ с обучающимися вне организации, осущест</w:t>
      </w:r>
      <w:r w:rsidRPr="00A12536">
        <w:rPr>
          <w:color w:val="1E2120"/>
          <w:sz w:val="21"/>
          <w:szCs w:val="21"/>
        </w:rPr>
        <w:t>вляющей образовательную деятельность.</w:t>
      </w:r>
    </w:p>
    <w:p w14:paraId="3E22444C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lastRenderedPageBreak/>
        <w:t>4.18. Обязанности специалиста по охране труда, комиссии по охране труда</w:t>
      </w:r>
      <w:r w:rsidRPr="00A12536">
        <w:rPr>
          <w:color w:val="1E2120"/>
          <w:sz w:val="21"/>
          <w:szCs w:val="21"/>
        </w:rPr>
        <w:br/>
        <w:t>4.18.1. Осуществляет организационно-методическое руководство деятельностью школы в области охраны труда, обеспечивая при этом единый порядок орган</w:t>
      </w:r>
      <w:r w:rsidRPr="00A12536">
        <w:rPr>
          <w:color w:val="1E2120"/>
          <w:sz w:val="21"/>
          <w:szCs w:val="21"/>
        </w:rPr>
        <w:t>изации и проведения работ по охране труда, и организует надзор за состоянием охраны труда в организации,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>4.18.2. Разрабатывает и вносит администрации предложения по дальнейшему улучшению организации работы, напр</w:t>
      </w:r>
      <w:r w:rsidRPr="00A12536">
        <w:rPr>
          <w:color w:val="1E2120"/>
          <w:sz w:val="21"/>
          <w:szCs w:val="21"/>
        </w:rPr>
        <w:t>авленной на создание в школе здоровых и безопасных условий труда.</w:t>
      </w:r>
      <w:r w:rsidRPr="00A12536">
        <w:rPr>
          <w:color w:val="1E2120"/>
          <w:sz w:val="21"/>
          <w:szCs w:val="21"/>
        </w:rPr>
        <w:br/>
        <w:t>4.18.3. Подготавливает программу улучшений условий и охраны труда.</w:t>
      </w:r>
      <w:r w:rsidRPr="00A12536">
        <w:rPr>
          <w:color w:val="1E2120"/>
          <w:sz w:val="21"/>
          <w:szCs w:val="21"/>
        </w:rPr>
        <w:br/>
        <w:t xml:space="preserve">4.18.4. </w:t>
      </w:r>
      <w:ins w:id="11" w:author="Unknown">
        <w:r w:rsidRPr="00A12536">
          <w:rPr>
            <w:color w:val="1E2120"/>
            <w:sz w:val="21"/>
            <w:szCs w:val="21"/>
            <w:u w:val="single"/>
          </w:rPr>
          <w:t>Организует и осуществляет методическое руководство, а также контролирует проведение в школе мероприятий по вопросам</w:t>
        </w:r>
        <w:r w:rsidRPr="00A12536">
          <w:rPr>
            <w:color w:val="1E2120"/>
            <w:sz w:val="21"/>
            <w:szCs w:val="21"/>
            <w:u w:val="single"/>
          </w:rPr>
          <w:t>:</w:t>
        </w:r>
      </w:ins>
    </w:p>
    <w:p w14:paraId="43A2F126" w14:textId="77777777" w:rsidR="00000000" w:rsidRPr="00A12536" w:rsidRDefault="00A12536" w:rsidP="00A12536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выполнения постановлений федеральных органов и органов государственного надзора, приказов и указаний Министерства образования и науки Российской Федерации, департамента образования субъекта федерации, управления образования, правил и норм по охране труда</w:t>
      </w:r>
      <w:r w:rsidRPr="00A12536">
        <w:rPr>
          <w:rFonts w:eastAsia="Times New Roman"/>
          <w:color w:val="1E2120"/>
          <w:sz w:val="21"/>
          <w:szCs w:val="21"/>
        </w:rPr>
        <w:t xml:space="preserve"> и производственной санитарии;</w:t>
      </w:r>
    </w:p>
    <w:p w14:paraId="5D0A1AF7" w14:textId="77777777" w:rsidR="00000000" w:rsidRPr="00A12536" w:rsidRDefault="00A12536" w:rsidP="00A12536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организации работы по охране труда в соответствии с настоящим Положением о СУОТ в школе;</w:t>
      </w:r>
    </w:p>
    <w:p w14:paraId="67B95F9A" w14:textId="77777777" w:rsidR="00000000" w:rsidRPr="00A12536" w:rsidRDefault="00A12536" w:rsidP="00A12536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выполнения программы улучшений условий и охраны труда;</w:t>
      </w:r>
    </w:p>
    <w:p w14:paraId="4D958A09" w14:textId="77777777" w:rsidR="00000000" w:rsidRPr="00A12536" w:rsidRDefault="00A12536" w:rsidP="00A12536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внедрения системы стандартов безопасности труда, технических решений и средств за</w:t>
      </w:r>
      <w:r w:rsidRPr="00A12536">
        <w:rPr>
          <w:rFonts w:eastAsia="Times New Roman"/>
          <w:color w:val="1E2120"/>
          <w:sz w:val="21"/>
          <w:szCs w:val="21"/>
        </w:rPr>
        <w:t>щиты с целью обеспечения безопасности и здоровых условий труда;</w:t>
      </w:r>
    </w:p>
    <w:p w14:paraId="7CDD551B" w14:textId="77777777" w:rsidR="00000000" w:rsidRPr="00A12536" w:rsidRDefault="00A12536" w:rsidP="00A12536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специальной оценки условий труда;</w:t>
      </w:r>
    </w:p>
    <w:p w14:paraId="5216E4D8" w14:textId="77777777" w:rsidR="00000000" w:rsidRPr="00A12536" w:rsidRDefault="00A12536" w:rsidP="00A12536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соблюдения Положения о расследовании и учете несчастных случаев;</w:t>
      </w:r>
    </w:p>
    <w:p w14:paraId="53560C02" w14:textId="77777777" w:rsidR="00000000" w:rsidRPr="00A12536" w:rsidRDefault="00A12536" w:rsidP="00A12536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обеспечения работников спецодеждой, спецобувью и другими средствами индивидуальной защиты;</w:t>
      </w:r>
    </w:p>
    <w:p w14:paraId="271784E4" w14:textId="77777777" w:rsidR="00000000" w:rsidRPr="00A12536" w:rsidRDefault="00A12536" w:rsidP="00A12536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прохождения медицинских осмотров.</w:t>
      </w:r>
    </w:p>
    <w:p w14:paraId="4C51E257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4.18.5. Участвует в расследовании несчастных случаев с обучающимися и сотрудниками школы, ведет их учет.</w:t>
      </w:r>
      <w:r w:rsidRPr="00A12536">
        <w:rPr>
          <w:color w:val="1E2120"/>
          <w:sz w:val="21"/>
          <w:szCs w:val="21"/>
        </w:rPr>
        <w:br/>
        <w:t xml:space="preserve">4.18.6. Проводит анализ состояния и причин производственного травматизма и профессиональной заболеваемости в школе и </w:t>
      </w:r>
      <w:r w:rsidRPr="00A12536">
        <w:rPr>
          <w:color w:val="1E2120"/>
          <w:sz w:val="21"/>
          <w:szCs w:val="21"/>
        </w:rPr>
        <w:t>разрабатывает мероприятия по предупреждению несчастных случаев и профессиональных заболеваний, организует их внедрение.</w:t>
      </w:r>
      <w:r w:rsidRPr="00A12536">
        <w:rPr>
          <w:color w:val="1E2120"/>
          <w:sz w:val="21"/>
          <w:szCs w:val="21"/>
        </w:rPr>
        <w:br/>
        <w:t xml:space="preserve">4.18.7. </w:t>
      </w:r>
      <w:ins w:id="12" w:author="Unknown">
        <w:r w:rsidRPr="00A12536">
          <w:rPr>
            <w:color w:val="1E2120"/>
            <w:sz w:val="21"/>
            <w:szCs w:val="21"/>
            <w:u w:val="single"/>
          </w:rPr>
          <w:t>Выносит на рассмотрение Совета школы и Педагогического совета:</w:t>
        </w:r>
      </w:ins>
    </w:p>
    <w:p w14:paraId="7C64F054" w14:textId="77777777" w:rsidR="00000000" w:rsidRPr="00A12536" w:rsidRDefault="00A12536" w:rsidP="00A12536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состояние производственного травматизма в образовательной организ</w:t>
      </w:r>
      <w:r w:rsidRPr="00A12536">
        <w:rPr>
          <w:rFonts w:eastAsia="Times New Roman"/>
          <w:color w:val="1E2120"/>
          <w:sz w:val="21"/>
          <w:szCs w:val="21"/>
        </w:rPr>
        <w:t>ации за истекший год;</w:t>
      </w:r>
    </w:p>
    <w:p w14:paraId="4764C6B8" w14:textId="77777777" w:rsidR="00000000" w:rsidRPr="00A12536" w:rsidRDefault="00A12536" w:rsidP="00A12536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ход выполнения запланированных мероприятий по улучшению условий и охраны труда, организации работы по обеспечению безопасности образовательной деятельности.</w:t>
      </w:r>
    </w:p>
    <w:p w14:paraId="00285298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4.18.8. Проводит работу по организации обучения работающих лиц безопасным при</w:t>
      </w:r>
      <w:r w:rsidRPr="00A12536">
        <w:rPr>
          <w:color w:val="1E2120"/>
          <w:sz w:val="21"/>
          <w:szCs w:val="21"/>
        </w:rPr>
        <w:t>емам и методам труда.</w:t>
      </w:r>
      <w:r w:rsidRPr="00A12536">
        <w:rPr>
          <w:color w:val="1E2120"/>
          <w:sz w:val="21"/>
          <w:szCs w:val="21"/>
        </w:rPr>
        <w:br/>
        <w:t>4.18.9. Организует обучение, проверку знаний и аттестацию по охране труда работников школы.</w:t>
      </w:r>
      <w:r w:rsidRPr="00A12536">
        <w:rPr>
          <w:color w:val="1E2120"/>
          <w:sz w:val="21"/>
          <w:szCs w:val="21"/>
        </w:rPr>
        <w:br/>
        <w:t>4.18.10. Изучает и распространяет передовой опыт работы в области охраны труда, новейшие достижения науки и техники, а также другие прогрессив</w:t>
      </w:r>
      <w:r w:rsidRPr="00A12536">
        <w:rPr>
          <w:color w:val="1E2120"/>
          <w:sz w:val="21"/>
          <w:szCs w:val="21"/>
        </w:rPr>
        <w:t>ные решения, выполненные с целью обеспечения безопасных и здоровых условий труда работающих.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lastRenderedPageBreak/>
        <w:t>4.18.11. Разрабатывает проекты инструкций по охране труда, дает по ним пояснения и организует работу по их внедрению.</w:t>
      </w:r>
      <w:r w:rsidRPr="00A12536">
        <w:rPr>
          <w:color w:val="1E2120"/>
          <w:sz w:val="21"/>
          <w:szCs w:val="21"/>
        </w:rPr>
        <w:br/>
        <w:t>4.18.12. Рассматривает в установленном порядк</w:t>
      </w:r>
      <w:r w:rsidRPr="00A12536">
        <w:rPr>
          <w:color w:val="1E2120"/>
          <w:sz w:val="21"/>
          <w:szCs w:val="21"/>
        </w:rPr>
        <w:t>е письма, заявления и жалобы работников школы по вопросам охраны труда.</w:t>
      </w:r>
      <w:r w:rsidRPr="00A12536">
        <w:rPr>
          <w:color w:val="1E2120"/>
          <w:sz w:val="21"/>
          <w:szCs w:val="21"/>
        </w:rPr>
        <w:br/>
        <w:t>4.18.13. Организует распространение информационных писем, инструкций, плакатов, видеофильмов и других наглядных и учебных материалов по охране труда.</w:t>
      </w:r>
      <w:r w:rsidRPr="00A12536">
        <w:rPr>
          <w:color w:val="1E2120"/>
          <w:sz w:val="21"/>
          <w:szCs w:val="21"/>
        </w:rPr>
        <w:br/>
        <w:t>4.18.14. Вносит директору школы пр</w:t>
      </w:r>
      <w:r w:rsidRPr="00A12536">
        <w:rPr>
          <w:color w:val="1E2120"/>
          <w:sz w:val="21"/>
          <w:szCs w:val="21"/>
        </w:rPr>
        <w:t>едложения о привлечении к дисциплинарной и иной ответственности лиц, виновных в нарушении требований и инструкций по охране труда, виновных в фактах травмирования обучающихся и сотрудников организации,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 xml:space="preserve">4.18.15. </w:t>
      </w:r>
      <w:r w:rsidRPr="00A12536">
        <w:rPr>
          <w:color w:val="1E2120"/>
          <w:sz w:val="21"/>
          <w:szCs w:val="21"/>
        </w:rPr>
        <w:t>Осуществляет предупредительный надзор за ремонтом в общеобразовательной организации, установкой нового оборудования в части соблюдения правил и норм охраны труда.</w:t>
      </w:r>
    </w:p>
    <w:p w14:paraId="25F54B37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4.19. Обязанности по охране труда председателя профсоюзного комитета</w:t>
      </w:r>
      <w:r w:rsidRPr="00A12536">
        <w:rPr>
          <w:color w:val="1E2120"/>
          <w:sz w:val="21"/>
          <w:szCs w:val="21"/>
        </w:rPr>
        <w:br/>
        <w:t>4.19.1. Организует общес</w:t>
      </w:r>
      <w:r w:rsidRPr="00A12536">
        <w:rPr>
          <w:color w:val="1E2120"/>
          <w:sz w:val="21"/>
          <w:szCs w:val="21"/>
        </w:rPr>
        <w:t>твенный контроль состояния безопасности жизнедеятельности, деятельностью администрации школы по созданию и обеспечению здоровых условий труда, быта и отдыха работающих и обучающихся.</w:t>
      </w:r>
      <w:r w:rsidRPr="00A12536">
        <w:rPr>
          <w:color w:val="1E2120"/>
          <w:sz w:val="21"/>
          <w:szCs w:val="21"/>
        </w:rPr>
        <w:br/>
        <w:t>4.19.2. Принимает участие в разработке перспективных и текущих планов раб</w:t>
      </w:r>
      <w:r w:rsidRPr="00A12536">
        <w:rPr>
          <w:color w:val="1E2120"/>
          <w:sz w:val="21"/>
          <w:szCs w:val="21"/>
        </w:rPr>
        <w:t>оты, инструкций по обеспечению безопасности жизнедеятельности, подписывает их и способствует претворению в жизнь.</w:t>
      </w:r>
      <w:r w:rsidRPr="00A12536">
        <w:rPr>
          <w:color w:val="1E2120"/>
          <w:sz w:val="21"/>
          <w:szCs w:val="21"/>
        </w:rPr>
        <w:br/>
        <w:t>4.19.3. Контролирует выполнение коллективных договоров, соглашений по улучшению условий и охраны труда.</w:t>
      </w:r>
      <w:r w:rsidRPr="00A12536">
        <w:rPr>
          <w:color w:val="1E2120"/>
          <w:sz w:val="21"/>
          <w:szCs w:val="21"/>
        </w:rPr>
        <w:br/>
        <w:t>4.19.4. Осуществляет защиту социальных</w:t>
      </w:r>
      <w:r w:rsidRPr="00A12536">
        <w:rPr>
          <w:color w:val="1E2120"/>
          <w:sz w:val="21"/>
          <w:szCs w:val="21"/>
        </w:rPr>
        <w:t xml:space="preserve"> прав работающих и обучающихся организации,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>4.19.5. Осуществляет анализ травматизма и заболеваемости, участвует в разработке и реализации мероприятий по их предупреждению и снижению.</w:t>
      </w:r>
      <w:r w:rsidRPr="00A12536">
        <w:rPr>
          <w:color w:val="1E2120"/>
          <w:sz w:val="21"/>
          <w:szCs w:val="21"/>
        </w:rPr>
        <w:br/>
        <w:t>4.19.6. Представляет совмест</w:t>
      </w:r>
      <w:r w:rsidRPr="00A12536">
        <w:rPr>
          <w:color w:val="1E2120"/>
          <w:sz w:val="21"/>
          <w:szCs w:val="21"/>
        </w:rPr>
        <w:t>но с членами органов, уполномоченных, обучающихся и их родителями, интересы членов профсоюза в совместной с администрацией комиссии по охране труда, включая и участие в расследовании несчастных случаев.</w:t>
      </w:r>
    </w:p>
    <w:p w14:paraId="4E534716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4.20. Обязанности по охране труда заведующих учебными</w:t>
      </w:r>
      <w:r w:rsidRPr="00A12536">
        <w:rPr>
          <w:rStyle w:val="a5"/>
          <w:b/>
          <w:bCs/>
          <w:color w:val="1E2120"/>
          <w:sz w:val="21"/>
          <w:szCs w:val="21"/>
        </w:rPr>
        <w:t xml:space="preserve"> кабинетами и мастерскими</w:t>
      </w:r>
      <w:r w:rsidRPr="00A12536">
        <w:rPr>
          <w:color w:val="1E2120"/>
          <w:sz w:val="21"/>
          <w:szCs w:val="21"/>
        </w:rPr>
        <w:br/>
        <w:t>4.20.1. Осуществляют организацию безопасности и контроль состояния рабочих мест, учебного оборудования, наглядных пособий, спортивного инвентаря.</w:t>
      </w:r>
      <w:r w:rsidRPr="00A12536">
        <w:rPr>
          <w:color w:val="1E2120"/>
          <w:sz w:val="21"/>
          <w:szCs w:val="21"/>
        </w:rPr>
        <w:br/>
        <w:t>4.20.2. Не допускают проведения учебных занятий, работы кружков и секций в необорудо</w:t>
      </w:r>
      <w:r w:rsidRPr="00A12536">
        <w:rPr>
          <w:color w:val="1E2120"/>
          <w:sz w:val="21"/>
          <w:szCs w:val="21"/>
        </w:rPr>
        <w:t>ванных для этих целей и не принятых в эксплуатацию помещениях, а обучающихся без предусмотренной спецодежды.</w:t>
      </w:r>
      <w:r w:rsidRPr="00A12536">
        <w:rPr>
          <w:color w:val="1E2120"/>
          <w:sz w:val="21"/>
          <w:szCs w:val="21"/>
        </w:rPr>
        <w:br/>
        <w:t>4.20.3. Разрабатывают инструкции по охране труда и представляют их на утверждение директору школы.</w:t>
      </w:r>
      <w:r w:rsidRPr="00A12536">
        <w:rPr>
          <w:color w:val="1E2120"/>
          <w:sz w:val="21"/>
          <w:szCs w:val="21"/>
        </w:rPr>
        <w:br/>
        <w:t>4.20.4. Контролируют оснащение учебного кабинета</w:t>
      </w:r>
      <w:r w:rsidRPr="00A12536">
        <w:rPr>
          <w:color w:val="1E2120"/>
          <w:sz w:val="21"/>
          <w:szCs w:val="21"/>
        </w:rPr>
        <w:t xml:space="preserve"> или мастерской противопожарным имуществом, медицинскими и индивидуальными средствами защиты.</w:t>
      </w:r>
      <w:r w:rsidRPr="00A12536">
        <w:rPr>
          <w:color w:val="1E2120"/>
          <w:sz w:val="21"/>
          <w:szCs w:val="21"/>
        </w:rPr>
        <w:br/>
        <w:t>4.20.5. Проводят инструктаж по охране труда обучающихся с обязательной регистрацией в классном журнале или журнале установленного образца.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lastRenderedPageBreak/>
        <w:t>4.20.6. Подают заявки н</w:t>
      </w:r>
      <w:r w:rsidRPr="00A12536">
        <w:rPr>
          <w:color w:val="1E2120"/>
          <w:sz w:val="21"/>
          <w:szCs w:val="21"/>
        </w:rPr>
        <w:t>а спецодежду, спецобувь и другие средства индивидуальной защиты для работников и обучающихся организации, осуществляющей образовательную деятельность.</w:t>
      </w:r>
    </w:p>
    <w:p w14:paraId="6BDAF181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4.21. Обязанности по охране труда учителей, воспитателей и классных руководителей</w:t>
      </w:r>
      <w:r w:rsidRPr="00A12536">
        <w:rPr>
          <w:color w:val="1E2120"/>
          <w:sz w:val="21"/>
          <w:szCs w:val="21"/>
        </w:rPr>
        <w:br/>
        <w:t>4.21.1. Обеспечивают бе</w:t>
      </w:r>
      <w:r w:rsidRPr="00A12536">
        <w:rPr>
          <w:color w:val="1E2120"/>
          <w:sz w:val="21"/>
          <w:szCs w:val="21"/>
        </w:rPr>
        <w:t>зопасное проведение образовательной деятельности, внеклассных предметных и воспитательных мероприятий.</w:t>
      </w:r>
      <w:r w:rsidRPr="00A12536">
        <w:rPr>
          <w:color w:val="1E2120"/>
          <w:sz w:val="21"/>
          <w:szCs w:val="21"/>
        </w:rPr>
        <w:br/>
        <w:t>4.21.2. Оперативно извещают директора организации, осуществляющей образовательную деятельность, о каждом несчастном случае, принимает меры по оказанию пе</w:t>
      </w:r>
      <w:r w:rsidRPr="00A12536">
        <w:rPr>
          <w:color w:val="1E2120"/>
          <w:sz w:val="21"/>
          <w:szCs w:val="21"/>
        </w:rPr>
        <w:t>рвой доврачебной помощи пострадавшим.</w:t>
      </w:r>
      <w:r w:rsidRPr="00A12536">
        <w:rPr>
          <w:color w:val="1E2120"/>
          <w:sz w:val="21"/>
          <w:szCs w:val="21"/>
        </w:rPr>
        <w:br/>
        <w:t>4.21.3. Вносят предложения по улучшению и оздоровлению условий проведения образовательной деятельности, а также доводят до сведения заведующего кабинетом, администрации школы обо всех недостатках в обеспечении образова</w:t>
      </w:r>
      <w:r w:rsidRPr="00A12536">
        <w:rPr>
          <w:color w:val="1E2120"/>
          <w:sz w:val="21"/>
          <w:szCs w:val="21"/>
        </w:rPr>
        <w:t>тельной деятельности, снижающих жизнедеятельность и работоспособность организма обучающихся.</w:t>
      </w:r>
      <w:r w:rsidRPr="00A12536">
        <w:rPr>
          <w:color w:val="1E2120"/>
          <w:sz w:val="21"/>
          <w:szCs w:val="21"/>
        </w:rPr>
        <w:br/>
        <w:t>4.21.4. Проводят инструктажи обучающихся по охране труда на учебных занятиях, воспитательных мероприятиях, перед выездом на экскурсии или в иные учреждения с обяза</w:t>
      </w:r>
      <w:r w:rsidRPr="00A12536">
        <w:rPr>
          <w:color w:val="1E2120"/>
          <w:sz w:val="21"/>
          <w:szCs w:val="21"/>
        </w:rPr>
        <w:t>тельной регистрацией в классном журнале или журнале регистрации инструктажей.</w:t>
      </w:r>
      <w:r w:rsidRPr="00A12536">
        <w:rPr>
          <w:color w:val="1E2120"/>
          <w:sz w:val="21"/>
          <w:szCs w:val="21"/>
        </w:rPr>
        <w:br/>
        <w:t>4.21.5. Организуют изучение школьниками правил охраны труда, пожарной безопасности, правил дорожного движения, поведения в быту, на воде, в лесу и т.д.</w:t>
      </w:r>
      <w:r w:rsidRPr="00A12536">
        <w:rPr>
          <w:color w:val="1E2120"/>
          <w:sz w:val="21"/>
          <w:szCs w:val="21"/>
        </w:rPr>
        <w:br/>
        <w:t>4.21.6. Воспитывают у обуч</w:t>
      </w:r>
      <w:r w:rsidRPr="00A12536">
        <w:rPr>
          <w:color w:val="1E2120"/>
          <w:sz w:val="21"/>
          <w:szCs w:val="21"/>
        </w:rPr>
        <w:t>ающихся чувство личной ответственности за соблюдение правил охраны труда и пожарной безопасности, дорожного движения, поведения на воде, улице и т.д.</w:t>
      </w:r>
      <w:r w:rsidRPr="00A12536">
        <w:rPr>
          <w:color w:val="1E2120"/>
          <w:sz w:val="21"/>
          <w:szCs w:val="21"/>
        </w:rPr>
        <w:br/>
        <w:t>4.21.7. Несут ответственность за сохранение жизни и здоровья обучающихся во время образовательной деятельн</w:t>
      </w:r>
      <w:r w:rsidRPr="00A12536">
        <w:rPr>
          <w:color w:val="1E2120"/>
          <w:sz w:val="21"/>
          <w:szCs w:val="21"/>
        </w:rPr>
        <w:t>ости, внеклассных мероприятий, экскурсий и поездок с детьми.</w:t>
      </w:r>
      <w:r w:rsidRPr="00A12536">
        <w:rPr>
          <w:color w:val="1E2120"/>
          <w:sz w:val="21"/>
          <w:szCs w:val="21"/>
        </w:rPr>
        <w:br/>
        <w:t>4.21.8. Осуществляют контроль соблюдения правил (инструкций) по охране труда обучающимися организации, осуществляющей образовательную деятельность.</w:t>
      </w:r>
    </w:p>
    <w:p w14:paraId="496FCBE3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4.22. Обязанности по охране труда заведующего б</w:t>
      </w:r>
      <w:r w:rsidRPr="00A12536">
        <w:rPr>
          <w:rStyle w:val="a5"/>
          <w:b/>
          <w:bCs/>
          <w:color w:val="1E2120"/>
          <w:sz w:val="21"/>
          <w:szCs w:val="21"/>
        </w:rPr>
        <w:t>иблиотекой</w:t>
      </w:r>
      <w:r w:rsidRPr="00A12536">
        <w:rPr>
          <w:color w:val="1E2120"/>
          <w:sz w:val="21"/>
          <w:szCs w:val="21"/>
        </w:rPr>
        <w:br/>
        <w:t>4.22.1. Несет ответственность за организацию просветительской работы обучающихся в строгом соответствии с нормами и правилами охраны труда.</w:t>
      </w:r>
      <w:r w:rsidRPr="00A12536">
        <w:rPr>
          <w:color w:val="1E2120"/>
          <w:sz w:val="21"/>
          <w:szCs w:val="21"/>
        </w:rPr>
        <w:br/>
        <w:t>4.22.2. Участвует в проведении административно-общественного контроля по вопросам обеспечения жизнедеятел</w:t>
      </w:r>
      <w:r w:rsidRPr="00A12536">
        <w:rPr>
          <w:color w:val="1E2120"/>
          <w:sz w:val="21"/>
          <w:szCs w:val="21"/>
        </w:rPr>
        <w:t>ьности, создание безопасных условий труда и образовательной деятельности.</w:t>
      </w:r>
      <w:r w:rsidRPr="00A12536">
        <w:rPr>
          <w:color w:val="1E2120"/>
          <w:sz w:val="21"/>
          <w:szCs w:val="21"/>
        </w:rPr>
        <w:br/>
        <w:t>4.22.3. Оказывает методическую помощь классным руководителям, заместителям директора школы, педагогам дополнительного образования по вопросам обеспечения необходимой литературой по о</w:t>
      </w:r>
      <w:r w:rsidRPr="00A12536">
        <w:rPr>
          <w:color w:val="1E2120"/>
          <w:sz w:val="21"/>
          <w:szCs w:val="21"/>
        </w:rPr>
        <w:t>хране труда обучающихся, предупреждения травматизма и других несчастных случаев.</w:t>
      </w:r>
      <w:r w:rsidRPr="00A12536">
        <w:rPr>
          <w:color w:val="1E2120"/>
          <w:sz w:val="21"/>
          <w:szCs w:val="21"/>
        </w:rPr>
        <w:br/>
        <w:t>4.22.4. Оказывает необходимую методическую помощь заместителям директора, учителям, классным руководителям по организации с обучающимися и их родителями (законными представите</w:t>
      </w:r>
      <w:r w:rsidRPr="00A12536">
        <w:rPr>
          <w:color w:val="1E2120"/>
          <w:sz w:val="21"/>
          <w:szCs w:val="21"/>
        </w:rPr>
        <w:t>лями) мероприятий по предупреждению травматизма, дорожно-транспортных происшествий, несчастных случаев, происходящих на улице, воде и т.д.</w:t>
      </w:r>
      <w:r w:rsidRPr="00A12536">
        <w:rPr>
          <w:color w:val="1E2120"/>
          <w:sz w:val="21"/>
          <w:szCs w:val="21"/>
        </w:rPr>
        <w:br/>
        <w:t>4.22.5. Контролирует соблюдение и принимает меры по выполнению санитарно-гигиенических норм, требований, правил по ох</w:t>
      </w:r>
      <w:r w:rsidRPr="00A12536">
        <w:rPr>
          <w:color w:val="1E2120"/>
          <w:sz w:val="21"/>
          <w:szCs w:val="21"/>
        </w:rPr>
        <w:t>ране труда, пожарной безопасности при проведении воспитательных и просветительных мероприятий и работ в библиотеке и вне образовательной организации с обучающимися.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lastRenderedPageBreak/>
        <w:t>4.22.6. Сообщает директору школы о каждом несчастном случае, произошедшем с работником, обу</w:t>
      </w:r>
      <w:r w:rsidRPr="00A12536">
        <w:rPr>
          <w:color w:val="1E2120"/>
          <w:sz w:val="21"/>
          <w:szCs w:val="21"/>
        </w:rPr>
        <w:t>чающимся.</w:t>
      </w:r>
    </w:p>
    <w:p w14:paraId="60ED9E34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4.23. Обязанности по охране труда учебно-вспомогательного и обслуживающего персонала</w:t>
      </w:r>
      <w:r w:rsidRPr="00A12536">
        <w:rPr>
          <w:color w:val="1E2120"/>
          <w:sz w:val="21"/>
          <w:szCs w:val="21"/>
        </w:rPr>
        <w:br/>
        <w:t>4.23.1. Обязаны соблюдать правила внутреннего трудового распорядка, знать и исполнять требования правил и инструкций по охране труда по своей специальности (рабо</w:t>
      </w:r>
      <w:r w:rsidRPr="00A12536">
        <w:rPr>
          <w:color w:val="1E2120"/>
          <w:sz w:val="21"/>
          <w:szCs w:val="21"/>
        </w:rPr>
        <w:t>те), инструкций по безопасной эксплуатации оборудования.</w:t>
      </w:r>
      <w:r w:rsidRPr="00A12536">
        <w:rPr>
          <w:color w:val="1E2120"/>
          <w:sz w:val="21"/>
          <w:szCs w:val="21"/>
        </w:rPr>
        <w:br/>
        <w:t>4.23.2. Своевременно проходить обучение и проверку знаний по охране труда, медицинские осмотры.</w:t>
      </w:r>
      <w:r w:rsidRPr="00A12536">
        <w:rPr>
          <w:color w:val="1E2120"/>
          <w:sz w:val="21"/>
          <w:szCs w:val="21"/>
        </w:rPr>
        <w:br/>
        <w:t>4.23.3. Знать приемы оказания первой доврачебной помощи и, при необходимости, оперативно оказывать ее п</w:t>
      </w:r>
      <w:r w:rsidRPr="00A12536">
        <w:rPr>
          <w:color w:val="1E2120"/>
          <w:sz w:val="21"/>
          <w:szCs w:val="21"/>
        </w:rPr>
        <w:t>острадавшим. Уметь пользоваться средствами пожаротушения.</w:t>
      </w:r>
      <w:r w:rsidRPr="00A12536">
        <w:rPr>
          <w:color w:val="1E2120"/>
          <w:sz w:val="21"/>
          <w:szCs w:val="21"/>
        </w:rPr>
        <w:br/>
        <w:t>4.23.4. Перед началом работы осматривать свое рабочее место в части соответствия его требованиям охраны труда. О выявленных нарушениях сообщать своему непосредственному руководителю.</w:t>
      </w:r>
      <w:r w:rsidRPr="00A12536">
        <w:rPr>
          <w:color w:val="1E2120"/>
          <w:sz w:val="21"/>
          <w:szCs w:val="21"/>
        </w:rPr>
        <w:br/>
        <w:t>4.23.5. Во врем</w:t>
      </w:r>
      <w:r w:rsidRPr="00A12536">
        <w:rPr>
          <w:color w:val="1E2120"/>
          <w:sz w:val="21"/>
          <w:szCs w:val="21"/>
        </w:rPr>
        <w:t>я работы выполнять правила и инструкции по охране труда и пожарной безопасности по своей специальности (работе).</w:t>
      </w:r>
    </w:p>
    <w:p w14:paraId="16DB0975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rStyle w:val="a5"/>
          <w:b/>
          <w:bCs/>
          <w:color w:val="1E2120"/>
          <w:sz w:val="21"/>
          <w:szCs w:val="21"/>
        </w:rPr>
        <w:t>4.24. Педагогический совет</w:t>
      </w:r>
      <w:r w:rsidRPr="00A12536">
        <w:rPr>
          <w:color w:val="1E2120"/>
          <w:sz w:val="21"/>
          <w:szCs w:val="21"/>
        </w:rPr>
        <w:br/>
        <w:t>4.24.1. Рассматривает перспективные вопросы обеспечения безопасности жизнедеятельности работников и обучающихся орга</w:t>
      </w:r>
      <w:r w:rsidRPr="00A12536">
        <w:rPr>
          <w:color w:val="1E2120"/>
          <w:sz w:val="21"/>
          <w:szCs w:val="21"/>
        </w:rPr>
        <w:t>низации, осуществляющей образовательную деятельность.</w:t>
      </w:r>
      <w:r w:rsidRPr="00A12536">
        <w:rPr>
          <w:color w:val="1E2120"/>
          <w:sz w:val="21"/>
          <w:szCs w:val="21"/>
        </w:rPr>
        <w:br/>
        <w:t>4.24.2. Принимает программы (планы) практических мер по улучшению и оздоровлению условий образовательной деятельности в школе.</w:t>
      </w:r>
      <w:r w:rsidRPr="00A12536">
        <w:rPr>
          <w:color w:val="1E2120"/>
          <w:sz w:val="21"/>
          <w:szCs w:val="21"/>
        </w:rPr>
        <w:br/>
        <w:t>4.24.3. Заслушивает должностных лиц школы по вопросам безопасности образова</w:t>
      </w:r>
      <w:r w:rsidRPr="00A12536">
        <w:rPr>
          <w:color w:val="1E2120"/>
          <w:sz w:val="21"/>
          <w:szCs w:val="21"/>
        </w:rPr>
        <w:t>тельной деятельности и выполнению плана работы школы по охране труда.</w:t>
      </w:r>
    </w:p>
    <w:p w14:paraId="6C069BCD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5. Политика (стратегия) в области охраны труда</w:t>
      </w:r>
    </w:p>
    <w:p w14:paraId="5494008E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5.1. Директор образовательной организац</w:t>
      </w:r>
      <w:r w:rsidRPr="00A12536">
        <w:rPr>
          <w:color w:val="1E2120"/>
          <w:sz w:val="21"/>
          <w:szCs w:val="21"/>
        </w:rPr>
        <w:t>ии отвечает за политику (стратегию) в области охраны труда (далее – политика), проявляет инициативу в решении проблем охраны труда и заинтересованность в её реализации.</w:t>
      </w:r>
      <w:r w:rsidRPr="00A12536">
        <w:rPr>
          <w:color w:val="1E2120"/>
          <w:sz w:val="21"/>
          <w:szCs w:val="21"/>
        </w:rPr>
        <w:br/>
        <w:t>5.2. Политика в области охраны труда является самостоятельным документом (разделом доку</w:t>
      </w:r>
      <w:r w:rsidRPr="00A12536">
        <w:rPr>
          <w:color w:val="1E2120"/>
          <w:sz w:val="21"/>
          <w:szCs w:val="21"/>
        </w:rPr>
        <w:t>мента) школы и содержит цели и мероприятия, направленные на сохранение жизни и здоровья работников.</w:t>
      </w:r>
      <w:r w:rsidRPr="00A12536">
        <w:rPr>
          <w:color w:val="1E2120"/>
          <w:sz w:val="21"/>
          <w:szCs w:val="21"/>
        </w:rPr>
        <w:br/>
        <w:t xml:space="preserve">5.3. </w:t>
      </w:r>
      <w:ins w:id="13" w:author="Unknown">
        <w:r w:rsidRPr="00A12536">
          <w:rPr>
            <w:color w:val="1E2120"/>
            <w:sz w:val="21"/>
            <w:szCs w:val="21"/>
            <w:u w:val="single"/>
          </w:rPr>
          <w:t>Политика (стратегия) по охране труда в организации, осуществляющей образовательную деятельность:</w:t>
        </w:r>
      </w:ins>
    </w:p>
    <w:p w14:paraId="4CE635CE" w14:textId="77777777" w:rsidR="00000000" w:rsidRPr="00A12536" w:rsidRDefault="00A12536" w:rsidP="00A12536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направлена на сохранение жизни и здоровья работников и обучающихся в процессе их трудовой деятельности и образовательной деятельности;</w:t>
      </w:r>
    </w:p>
    <w:p w14:paraId="36AB0118" w14:textId="77777777" w:rsidR="00000000" w:rsidRPr="00A12536" w:rsidRDefault="00A12536" w:rsidP="00A12536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направлена на обеспечение безопасных условий труда, управление рисками производственного травматизма и профессиональной з</w:t>
      </w:r>
      <w:r w:rsidRPr="00A12536">
        <w:rPr>
          <w:rFonts w:eastAsia="Times New Roman"/>
          <w:color w:val="1E2120"/>
          <w:sz w:val="21"/>
          <w:szCs w:val="21"/>
        </w:rPr>
        <w:t>аболеваемости;</w:t>
      </w:r>
    </w:p>
    <w:p w14:paraId="5955C6B7" w14:textId="77777777" w:rsidR="00000000" w:rsidRPr="00A12536" w:rsidRDefault="00A12536" w:rsidP="00A12536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соответствует специфике экономической деятельности и организации работ в школе, особенностям профессиональных рисков и возможностям управления охраной труда;</w:t>
      </w:r>
    </w:p>
    <w:p w14:paraId="4AB541E2" w14:textId="77777777" w:rsidR="00000000" w:rsidRPr="00A12536" w:rsidRDefault="00A12536" w:rsidP="00A12536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отражает цели в области охраны труда;</w:t>
      </w:r>
    </w:p>
    <w:p w14:paraId="26AD480E" w14:textId="77777777" w:rsidR="00000000" w:rsidRPr="00A12536" w:rsidRDefault="00A12536" w:rsidP="00A12536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lastRenderedPageBreak/>
        <w:t>включает обязательства работодателя по устранению опасностей и снижению уровней профессиональных рисков на рабочих местах;</w:t>
      </w:r>
    </w:p>
    <w:p w14:paraId="60B20977" w14:textId="77777777" w:rsidR="00000000" w:rsidRPr="00A12536" w:rsidRDefault="00A12536" w:rsidP="00A12536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включает обязанности директора школы для усовершенствования СУОТ;</w:t>
      </w:r>
    </w:p>
    <w:p w14:paraId="292205E7" w14:textId="77777777" w:rsidR="00000000" w:rsidRPr="00A12536" w:rsidRDefault="00A12536" w:rsidP="00A12536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учитывает мнение выборного органа первичной профсоюзной организации</w:t>
      </w:r>
      <w:r w:rsidRPr="00A12536">
        <w:rPr>
          <w:rFonts w:eastAsia="Times New Roman"/>
          <w:color w:val="1E2120"/>
          <w:sz w:val="21"/>
          <w:szCs w:val="21"/>
        </w:rPr>
        <w:t xml:space="preserve"> или иного уполномоченного работниками органа (при наличии).</w:t>
      </w:r>
    </w:p>
    <w:p w14:paraId="1949496F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5.4. Политику (стратегию) по охране труда директору школы необходимо оценивать на актуальность и соответствие стратегическим задачам по охране труда и пересматривать в рамках оценки эффективности</w:t>
      </w:r>
      <w:r w:rsidRPr="00A12536">
        <w:rPr>
          <w:color w:val="1E2120"/>
          <w:sz w:val="21"/>
          <w:szCs w:val="21"/>
        </w:rPr>
        <w:t xml:space="preserve"> функционирования СУОТ.</w:t>
      </w:r>
      <w:r w:rsidRPr="00A12536">
        <w:rPr>
          <w:color w:val="1E2120"/>
          <w:sz w:val="21"/>
          <w:szCs w:val="21"/>
        </w:rPr>
        <w:br/>
        <w:t xml:space="preserve">5.5. </w:t>
      </w:r>
      <w:ins w:id="14" w:author="Unknown">
        <w:r w:rsidRPr="00A12536">
          <w:rPr>
            <w:color w:val="1E2120"/>
            <w:sz w:val="21"/>
            <w:szCs w:val="21"/>
            <w:u w:val="single"/>
          </w:rPr>
          <w:t>Директор образовательной организации обеспечивает:</w:t>
        </w:r>
      </w:ins>
    </w:p>
    <w:p w14:paraId="2B92EAFC" w14:textId="77777777" w:rsidR="00000000" w:rsidRPr="00A12536" w:rsidRDefault="00A12536" w:rsidP="00A12536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предоставление ответственным лицам соответствующих полномочий для осуществления функций (обязанностей) в рамках функционирования СУОТ;</w:t>
      </w:r>
    </w:p>
    <w:p w14:paraId="3E4DA036" w14:textId="77777777" w:rsidR="00000000" w:rsidRPr="00A12536" w:rsidRDefault="00A12536" w:rsidP="00A12536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документирование и доведение до сведения </w:t>
      </w:r>
      <w:r w:rsidRPr="00A12536">
        <w:rPr>
          <w:rFonts w:eastAsia="Times New Roman"/>
          <w:color w:val="1E2120"/>
          <w:sz w:val="21"/>
          <w:szCs w:val="21"/>
        </w:rPr>
        <w:t>работников на всех уровнях управления школы информации об ответственных лицах и их полномочиях.</w:t>
      </w:r>
    </w:p>
    <w:p w14:paraId="43080937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Директор школы назначает работников, ответственных за соблюдение требований охраны труда, с предоставлением им необходимых полномочий для осуществления взаимоде</w:t>
      </w:r>
      <w:r w:rsidRPr="00A12536">
        <w:rPr>
          <w:color w:val="1E2120"/>
          <w:sz w:val="21"/>
          <w:szCs w:val="21"/>
        </w:rPr>
        <w:t>йствия с ответственными лицами и непосредственно с работодателем в рамках функционирования СУОТ организации с учетом должностных и рабочих обязанностей.</w:t>
      </w:r>
      <w:r w:rsidRPr="00A12536">
        <w:rPr>
          <w:color w:val="1E2120"/>
          <w:sz w:val="21"/>
          <w:szCs w:val="21"/>
        </w:rPr>
        <w:br/>
        <w:t>5.6. Директор образовательной организации обеспечивает разработку, внедрение и поддержку процесса(</w:t>
      </w:r>
      <w:proofErr w:type="spellStart"/>
      <w:r w:rsidRPr="00A12536">
        <w:rPr>
          <w:color w:val="1E2120"/>
          <w:sz w:val="21"/>
          <w:szCs w:val="21"/>
        </w:rPr>
        <w:t>ов</w:t>
      </w:r>
      <w:proofErr w:type="spellEnd"/>
      <w:r w:rsidRPr="00A12536">
        <w:rPr>
          <w:color w:val="1E2120"/>
          <w:sz w:val="21"/>
          <w:szCs w:val="21"/>
        </w:rPr>
        <w:t>) в</w:t>
      </w:r>
      <w:r w:rsidRPr="00A12536">
        <w:rPr>
          <w:color w:val="1E2120"/>
          <w:sz w:val="21"/>
          <w:szCs w:val="21"/>
        </w:rPr>
        <w:t>заимодействия (консультаций) с работниками и их участия (а также, при их наличии, участия представителей работников) в разработке, планировании, внедрении мероприятий по улучшению условий и охраны труда, в том числе с учетом:</w:t>
      </w:r>
    </w:p>
    <w:p w14:paraId="26565567" w14:textId="77777777" w:rsidR="00000000" w:rsidRPr="00A12536" w:rsidRDefault="00A12536" w:rsidP="00A12536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определения механизмов, времен</w:t>
      </w:r>
      <w:r w:rsidRPr="00A12536">
        <w:rPr>
          <w:rFonts w:eastAsia="Times New Roman"/>
          <w:color w:val="1E2120"/>
          <w:sz w:val="21"/>
          <w:szCs w:val="21"/>
        </w:rPr>
        <w:t>и и ресурсов для участия работников в обеспечении безопасности на своих рабочих местах;</w:t>
      </w:r>
    </w:p>
    <w:p w14:paraId="591722C3" w14:textId="77777777" w:rsidR="00000000" w:rsidRPr="00A12536" w:rsidRDefault="00A12536" w:rsidP="00A12536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обеспечения своевременного доступа к четкой, понятной и актуальной информации по вопросам функционирования СУОТ;</w:t>
      </w:r>
    </w:p>
    <w:p w14:paraId="679D8494" w14:textId="77777777" w:rsidR="00000000" w:rsidRPr="00A12536" w:rsidRDefault="00A12536" w:rsidP="00A12536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определения и устранения (минимизации) препятствий для </w:t>
      </w:r>
      <w:r w:rsidRPr="00A12536">
        <w:rPr>
          <w:rFonts w:eastAsia="Times New Roman"/>
          <w:color w:val="1E2120"/>
          <w:sz w:val="21"/>
          <w:szCs w:val="21"/>
        </w:rPr>
        <w:t>участия работников в СУОТ.</w:t>
      </w:r>
    </w:p>
    <w:p w14:paraId="20F417A1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5.7. Управление охраной труда осуществляется при непосредственном участии работников и (или) уполномоченных ими представителей (представительных органов), в том числе в рамках деятельности комитета (комиссии) по охране труда дире</w:t>
      </w:r>
      <w:r w:rsidRPr="00A12536">
        <w:rPr>
          <w:color w:val="1E2120"/>
          <w:sz w:val="21"/>
          <w:szCs w:val="21"/>
        </w:rPr>
        <w:t>ктора школы или уполномоченных (доверенных) лиц по охране труда.</w:t>
      </w:r>
      <w:r w:rsidRPr="00A12536">
        <w:rPr>
          <w:color w:val="1E2120"/>
          <w:sz w:val="21"/>
          <w:szCs w:val="21"/>
        </w:rPr>
        <w:br/>
        <w:t>5.8. Директор образовательной организации реализовывает и поддерживает в работоспособном состоянии процессы, обеспечивающие участие работников или их уполномоченных представителей (при наличи</w:t>
      </w:r>
      <w:r w:rsidRPr="00A12536">
        <w:rPr>
          <w:color w:val="1E2120"/>
          <w:sz w:val="21"/>
          <w:szCs w:val="21"/>
        </w:rPr>
        <w:t>и) в разработке, планировании, обеспечении функционирования, оценке показателей функционирования и действиях по улучшению СУОТ.</w:t>
      </w:r>
      <w:r w:rsidRPr="00A12536">
        <w:rPr>
          <w:color w:val="1E2120"/>
          <w:sz w:val="21"/>
          <w:szCs w:val="21"/>
        </w:rPr>
        <w:br/>
        <w:t>5.9. При необходимости данная политика пересматривается исходя из результатов оценки эффективности СУОТ, приведенных в ежегодном</w:t>
      </w:r>
      <w:r w:rsidRPr="00A12536">
        <w:rPr>
          <w:color w:val="1E2120"/>
          <w:sz w:val="21"/>
          <w:szCs w:val="21"/>
        </w:rPr>
        <w:t xml:space="preserve"> отчете о функционировании СУОТ.</w:t>
      </w:r>
    </w:p>
    <w:p w14:paraId="4F3B4A9D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lastRenderedPageBreak/>
        <w:t>6. Планирование системы управления охраны труда</w:t>
      </w:r>
    </w:p>
    <w:p w14:paraId="30AA3BAF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6.1. При планировании СУОТ нужно определить профессиональные риски необходимые для предотвращения или уменьшения нежелательных последствий возможных нарушений положений СУОТ п</w:t>
      </w:r>
      <w:r w:rsidRPr="00A12536">
        <w:rPr>
          <w:color w:val="1E2120"/>
          <w:sz w:val="21"/>
          <w:szCs w:val="21"/>
        </w:rPr>
        <w:t>о безопасности.</w:t>
      </w:r>
      <w:r w:rsidRPr="00A12536">
        <w:rPr>
          <w:color w:val="1E2120"/>
          <w:sz w:val="21"/>
          <w:szCs w:val="21"/>
        </w:rPr>
        <w:br/>
        <w:t>6.2. Управление профессиональными рисками представляет собой комплекс взаимосвязанных мероприятий и процедур, являющихся элементами СУОТ и включающих в себя выявление опасностей, оценку профессиональных рисков (далее - ОПР) и применение мер</w:t>
      </w:r>
      <w:r w:rsidRPr="00A12536">
        <w:rPr>
          <w:color w:val="1E2120"/>
          <w:sz w:val="21"/>
          <w:szCs w:val="21"/>
        </w:rPr>
        <w:t xml:space="preserve"> по снижению уровней профессиональных рисков или недопущению повышения их уровней, контроль и пересмотр выявленных профессиональных рисков.</w:t>
      </w:r>
      <w:r w:rsidRPr="00A12536">
        <w:rPr>
          <w:color w:val="1E2120"/>
          <w:sz w:val="21"/>
          <w:szCs w:val="21"/>
        </w:rPr>
        <w:br/>
        <w:t>6.3. Выявление (идентификация) опасностей, представляющих угрозу жизни и здоровью работников, и составление их переч</w:t>
      </w:r>
      <w:r w:rsidRPr="00A12536">
        <w:rPr>
          <w:color w:val="1E2120"/>
          <w:sz w:val="21"/>
          <w:szCs w:val="21"/>
        </w:rPr>
        <w:t>ня (реестра) проводят с учетом рекомендаций по классификации, обнаружению, распознаванию и описанию опасностей.</w:t>
      </w:r>
      <w:r w:rsidRPr="00A12536">
        <w:rPr>
          <w:color w:val="1E2120"/>
          <w:sz w:val="21"/>
          <w:szCs w:val="21"/>
        </w:rPr>
        <w:br/>
        <w:t>6.4. Анализ и упорядочивание всех выявленных опасностей рекомендуется осуществлять исходя из приоритета необходимости исключения, снижения или п</w:t>
      </w:r>
      <w:r w:rsidRPr="00A12536">
        <w:rPr>
          <w:color w:val="1E2120"/>
          <w:sz w:val="21"/>
          <w:szCs w:val="21"/>
        </w:rPr>
        <w:t>оддержания на приемлемом уровне создаваемых ими профессиональных рисков с учетом не только штатных (нормальных) условий своей деятельности, но и случаев возможных отклонений в работе, в том числе связанных с возможными авариями и инцидентами на рабочих мес</w:t>
      </w:r>
      <w:r w:rsidRPr="00A12536">
        <w:rPr>
          <w:color w:val="1E2120"/>
          <w:sz w:val="21"/>
          <w:szCs w:val="21"/>
        </w:rPr>
        <w:t>тах и подконтрольных работодателю объектах.</w:t>
      </w:r>
      <w:r w:rsidRPr="00A12536">
        <w:rPr>
          <w:color w:val="1E2120"/>
          <w:sz w:val="21"/>
          <w:szCs w:val="21"/>
        </w:rPr>
        <w:br/>
        <w:t>6.5. Оценку уровня профессиональных рисков, связанных с выявленными опасностями, осуществляют для всех выявленных (идентифицированных) опасностей.</w:t>
      </w:r>
      <w:r w:rsidRPr="00A12536">
        <w:rPr>
          <w:color w:val="1E2120"/>
          <w:sz w:val="21"/>
          <w:szCs w:val="21"/>
        </w:rPr>
        <w:br/>
        <w:t>6.6. Методы оценки уровня профессиональных рисков работодателю оп</w:t>
      </w:r>
      <w:r w:rsidRPr="00A12536">
        <w:rPr>
          <w:color w:val="1E2120"/>
          <w:sz w:val="21"/>
          <w:szCs w:val="21"/>
        </w:rPr>
        <w:t>ределяют с учетом характера своей деятельности и рекомендаций по выбору методов оценки уровня профессиональных рисков, выявленных (идентифицированных) опасностей.</w:t>
      </w:r>
      <w:r w:rsidRPr="00A12536">
        <w:rPr>
          <w:color w:val="1E2120"/>
          <w:sz w:val="21"/>
          <w:szCs w:val="21"/>
        </w:rPr>
        <w:br/>
        <w:t>6.7. Директор школы обеспечивает систематическое выявление опасностей и профессиональных риск</w:t>
      </w:r>
      <w:r w:rsidRPr="00A12536">
        <w:rPr>
          <w:color w:val="1E2120"/>
          <w:sz w:val="21"/>
          <w:szCs w:val="21"/>
        </w:rPr>
        <w:t>ов, их регулярный анализ и оценку.</w:t>
      </w:r>
      <w:r w:rsidRPr="00A12536">
        <w:rPr>
          <w:color w:val="1E2120"/>
          <w:sz w:val="21"/>
          <w:szCs w:val="21"/>
        </w:rPr>
        <w:br/>
        <w:t>6.8. Меры управления профессиональными рисками (мероприятия по охране труда) направляются на исключение выявленных у работодателя опасностей или снижение уровня профессионального риска.</w:t>
      </w:r>
      <w:r w:rsidRPr="00A12536">
        <w:rPr>
          <w:color w:val="1E2120"/>
          <w:sz w:val="21"/>
          <w:szCs w:val="21"/>
        </w:rPr>
        <w:br/>
        <w:t>6.9. Планирование направлено на опр</w:t>
      </w:r>
      <w:r w:rsidRPr="00A12536">
        <w:rPr>
          <w:color w:val="1E2120"/>
          <w:sz w:val="21"/>
          <w:szCs w:val="21"/>
        </w:rPr>
        <w:t>еделение необходимого перечня мероприятий по охране труда, проводимых в рамках функционирования процессов (процедур) СУОТ.</w:t>
      </w:r>
      <w:r w:rsidRPr="00A12536">
        <w:rPr>
          <w:color w:val="1E2120"/>
          <w:sz w:val="21"/>
          <w:szCs w:val="21"/>
        </w:rPr>
        <w:br/>
        <w:t xml:space="preserve">6.10. </w:t>
      </w:r>
      <w:ins w:id="15" w:author="Unknown">
        <w:r w:rsidRPr="00A12536">
          <w:rPr>
            <w:color w:val="1E2120"/>
            <w:sz w:val="21"/>
            <w:szCs w:val="21"/>
            <w:u w:val="single"/>
          </w:rPr>
          <w:t>В Плане мероприятий по охране труда организации указываются следующие сведения:</w:t>
        </w:r>
      </w:ins>
    </w:p>
    <w:p w14:paraId="0DC06977" w14:textId="77777777" w:rsidR="00000000" w:rsidRPr="00A12536" w:rsidRDefault="00A12536" w:rsidP="00A12536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наименование мероприятий;</w:t>
      </w:r>
    </w:p>
    <w:p w14:paraId="299AB93F" w14:textId="77777777" w:rsidR="00000000" w:rsidRPr="00A12536" w:rsidRDefault="00A12536" w:rsidP="00A12536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ожидаемый результат п</w:t>
      </w:r>
      <w:r w:rsidRPr="00A12536">
        <w:rPr>
          <w:rFonts w:eastAsia="Times New Roman"/>
          <w:color w:val="1E2120"/>
          <w:sz w:val="21"/>
          <w:szCs w:val="21"/>
        </w:rPr>
        <w:t>о каждому мероприятию;</w:t>
      </w:r>
    </w:p>
    <w:p w14:paraId="2FC17683" w14:textId="77777777" w:rsidR="00000000" w:rsidRPr="00A12536" w:rsidRDefault="00A12536" w:rsidP="00A12536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сроки реализации по каждому мероприятию;</w:t>
      </w:r>
    </w:p>
    <w:p w14:paraId="2BEC4427" w14:textId="77777777" w:rsidR="00000000" w:rsidRPr="00A12536" w:rsidRDefault="00A12536" w:rsidP="00A12536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ответственные лица за реализацию мероприятий;</w:t>
      </w:r>
    </w:p>
    <w:p w14:paraId="21FF475D" w14:textId="77777777" w:rsidR="00000000" w:rsidRPr="00A12536" w:rsidRDefault="00A12536" w:rsidP="00A12536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выделяемые ресурсы и источники финансирования мероприятий.</w:t>
      </w:r>
    </w:p>
    <w:p w14:paraId="5961814B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6.11. </w:t>
      </w:r>
      <w:ins w:id="16" w:author="Unknown">
        <w:r w:rsidRPr="00A12536">
          <w:rPr>
            <w:color w:val="1E2120"/>
            <w:sz w:val="21"/>
            <w:szCs w:val="21"/>
            <w:u w:val="single"/>
          </w:rPr>
          <w:t>При планировании мероприятия учитываются изменения, касающиеся таких аспектов:</w:t>
        </w:r>
      </w:ins>
    </w:p>
    <w:p w14:paraId="0CA9F12B" w14:textId="77777777" w:rsidR="00000000" w:rsidRPr="00A12536" w:rsidRDefault="00A12536" w:rsidP="00A12536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но</w:t>
      </w:r>
      <w:r w:rsidRPr="00A12536">
        <w:rPr>
          <w:rFonts w:eastAsia="Times New Roman"/>
          <w:color w:val="1E2120"/>
          <w:sz w:val="21"/>
          <w:szCs w:val="21"/>
        </w:rPr>
        <w:t>рмативного регулирования, содержащего государственные нормативные требования охраны труда;</w:t>
      </w:r>
    </w:p>
    <w:p w14:paraId="6E95A6B5" w14:textId="77777777" w:rsidR="00000000" w:rsidRPr="00A12536" w:rsidRDefault="00A12536" w:rsidP="00A12536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lastRenderedPageBreak/>
        <w:t>условий труда работников (по результатам СОУТ и оценки профессиональных рисков (ОПР)).</w:t>
      </w:r>
    </w:p>
    <w:p w14:paraId="7E294E68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6.12. Целями в области охраны труда в образовательной организации в соответствии с политикой в области охраны труда является сохранение жизни и здоровья работников и обучающихся, а также постоянное улучшение условий и охраны труда.</w:t>
      </w:r>
      <w:r w:rsidRPr="00A12536">
        <w:rPr>
          <w:color w:val="1E2120"/>
          <w:sz w:val="21"/>
          <w:szCs w:val="21"/>
        </w:rPr>
        <w:br/>
        <w:t>6.13. Достижение указанн</w:t>
      </w:r>
      <w:r w:rsidRPr="00A12536">
        <w:rPr>
          <w:color w:val="1E2120"/>
          <w:sz w:val="21"/>
          <w:szCs w:val="21"/>
        </w:rPr>
        <w:t>ых целей обеспечивается реализацией мероприятий, предусмотренных политикой в области охраны труда.</w:t>
      </w:r>
      <w:r w:rsidRPr="00A12536">
        <w:rPr>
          <w:color w:val="1E2120"/>
          <w:sz w:val="21"/>
          <w:szCs w:val="21"/>
        </w:rPr>
        <w:br/>
        <w:t xml:space="preserve">6.14. </w:t>
      </w:r>
      <w:ins w:id="17" w:author="Unknown">
        <w:r w:rsidRPr="00A12536">
          <w:rPr>
            <w:color w:val="1E2120"/>
            <w:sz w:val="21"/>
            <w:szCs w:val="21"/>
            <w:u w:val="single"/>
          </w:rPr>
          <w:t>Мероприятия, направленные на сохранение жизни и здоровья работников и обучающихся, должны привести, в частности, к следующим результатам:</w:t>
        </w:r>
      </w:ins>
    </w:p>
    <w:p w14:paraId="11B1F846" w14:textId="77777777" w:rsidR="00000000" w:rsidRPr="00A12536" w:rsidRDefault="00A12536" w:rsidP="00A12536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к устойчивой </w:t>
      </w:r>
      <w:r w:rsidRPr="00A12536">
        <w:rPr>
          <w:rFonts w:eastAsia="Times New Roman"/>
          <w:color w:val="1E2120"/>
          <w:sz w:val="21"/>
          <w:szCs w:val="21"/>
        </w:rPr>
        <w:t>положительной динамике улучшения условий и охраны труда;</w:t>
      </w:r>
    </w:p>
    <w:p w14:paraId="738E5F15" w14:textId="77777777" w:rsidR="00000000" w:rsidRPr="00A12536" w:rsidRDefault="00A12536" w:rsidP="00A12536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отсутствию нарушений обязательных требований в области охраны труда;</w:t>
      </w:r>
    </w:p>
    <w:p w14:paraId="37E297AC" w14:textId="77777777" w:rsidR="00000000" w:rsidRPr="00A12536" w:rsidRDefault="00A12536" w:rsidP="00A12536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достижению показателей улучшения условий труда.</w:t>
      </w:r>
    </w:p>
    <w:p w14:paraId="0AE182D2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6.15. При планировании достижения целей определяются ресурсы, ответственные лица, </w:t>
      </w:r>
      <w:r w:rsidRPr="00A12536">
        <w:rPr>
          <w:color w:val="1E2120"/>
          <w:sz w:val="21"/>
          <w:szCs w:val="21"/>
        </w:rPr>
        <w:t xml:space="preserve">сроки достижения, способы и </w:t>
      </w:r>
      <w:proofErr w:type="gramStart"/>
      <w:r w:rsidRPr="00A12536">
        <w:rPr>
          <w:color w:val="1E2120"/>
          <w:sz w:val="21"/>
          <w:szCs w:val="21"/>
        </w:rPr>
        <w:t>показатели оценки уровня достижения этих целей</w:t>
      </w:r>
      <w:proofErr w:type="gramEnd"/>
      <w:r w:rsidRPr="00A12536">
        <w:rPr>
          <w:color w:val="1E2120"/>
          <w:sz w:val="21"/>
          <w:szCs w:val="21"/>
        </w:rPr>
        <w:t xml:space="preserve"> и влияние результатов.</w:t>
      </w:r>
    </w:p>
    <w:p w14:paraId="086463E5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7. Обеспечение функционирования СУОТ</w:t>
      </w:r>
    </w:p>
    <w:p w14:paraId="0E59051D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7.1. Планирование и реализация мероприятий по охране труда осуществляются в соответствии с государственными нормативными </w:t>
      </w:r>
      <w:r w:rsidRPr="00A12536">
        <w:rPr>
          <w:color w:val="1E2120"/>
          <w:sz w:val="21"/>
          <w:szCs w:val="21"/>
        </w:rPr>
        <w:t>требованиями охраны труда. Учитывается передовой отечественный и зарубежный опыт работы по улучшению условий и охраны труда. Возможность выделения финансовых ресурсов для реализации указанного опыта оценивается при составлении плана мероприятий.</w:t>
      </w:r>
      <w:r w:rsidRPr="00A12536">
        <w:rPr>
          <w:color w:val="1E2120"/>
          <w:sz w:val="21"/>
          <w:szCs w:val="21"/>
        </w:rPr>
        <w:br/>
        <w:t xml:space="preserve">7.2. </w:t>
      </w:r>
      <w:ins w:id="18" w:author="Unknown">
        <w:r w:rsidRPr="00A12536">
          <w:rPr>
            <w:color w:val="1E2120"/>
            <w:sz w:val="21"/>
            <w:szCs w:val="21"/>
            <w:u w:val="single"/>
          </w:rPr>
          <w:t>Для о</w:t>
        </w:r>
        <w:r w:rsidRPr="00A12536">
          <w:rPr>
            <w:color w:val="1E2120"/>
            <w:sz w:val="21"/>
            <w:szCs w:val="21"/>
            <w:u w:val="single"/>
          </w:rPr>
          <w:t>рганизации работ по обеспечению функционирования системы управления охраной труда в школе директору необходимо:</w:t>
        </w:r>
      </w:ins>
    </w:p>
    <w:p w14:paraId="0825D080" w14:textId="77777777" w:rsidR="00000000" w:rsidRPr="00A12536" w:rsidRDefault="00A12536" w:rsidP="00A12536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определять необходимые компетенции работников, которые влияют или могут влиять на безопасность производственных процессов (включая положения про</w:t>
      </w:r>
      <w:r w:rsidRPr="00A12536">
        <w:rPr>
          <w:rFonts w:eastAsia="Times New Roman"/>
          <w:color w:val="1E2120"/>
          <w:sz w:val="21"/>
          <w:szCs w:val="21"/>
        </w:rPr>
        <w:t xml:space="preserve">фессиональных стандартов); </w:t>
      </w:r>
    </w:p>
    <w:p w14:paraId="2DBC835C" w14:textId="77777777" w:rsidR="00000000" w:rsidRPr="00A12536" w:rsidRDefault="00A12536" w:rsidP="00A12536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обеспечивать подготовку работников в области выявления опасностей при выполнении работ и реализации мер реагирования на их;</w:t>
      </w:r>
    </w:p>
    <w:p w14:paraId="3408377D" w14:textId="77777777" w:rsidR="00000000" w:rsidRPr="00A12536" w:rsidRDefault="00A12536" w:rsidP="00A12536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обеспечивать непрерывную подготовку и повышение квалификации работников в области охраны труда;</w:t>
      </w:r>
    </w:p>
    <w:p w14:paraId="3A4592CC" w14:textId="77777777" w:rsidR="00000000" w:rsidRPr="00A12536" w:rsidRDefault="00A12536" w:rsidP="00A12536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документ</w:t>
      </w:r>
      <w:r w:rsidRPr="00A12536">
        <w:rPr>
          <w:rFonts w:eastAsia="Times New Roman"/>
          <w:color w:val="1E2120"/>
          <w:sz w:val="21"/>
          <w:szCs w:val="21"/>
        </w:rPr>
        <w:t>ировать информацию об обучении и повышении квалификации работников в области охраны труда.</w:t>
      </w:r>
    </w:p>
    <w:p w14:paraId="1A1D7487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7.3. </w:t>
      </w:r>
      <w:ins w:id="19" w:author="Unknown">
        <w:r w:rsidRPr="00A12536">
          <w:rPr>
            <w:color w:val="1E2120"/>
            <w:sz w:val="21"/>
            <w:szCs w:val="21"/>
            <w:u w:val="single"/>
          </w:rPr>
          <w:t>В рамках СУОТ работники должны быть проинформированы:</w:t>
        </w:r>
      </w:ins>
    </w:p>
    <w:p w14:paraId="770C1F67" w14:textId="77777777" w:rsidR="00000000" w:rsidRPr="00A12536" w:rsidRDefault="00A12536" w:rsidP="00A12536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 политике и целях образовательной организации в области охраны труда;</w:t>
      </w:r>
    </w:p>
    <w:p w14:paraId="271DB3BF" w14:textId="77777777" w:rsidR="00000000" w:rsidRPr="00A12536" w:rsidRDefault="00A12536" w:rsidP="00A12536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системе стимулирования за соблюдени</w:t>
      </w:r>
      <w:r w:rsidRPr="00A12536">
        <w:rPr>
          <w:rFonts w:eastAsia="Times New Roman"/>
          <w:color w:val="1E2120"/>
          <w:sz w:val="21"/>
          <w:szCs w:val="21"/>
        </w:rPr>
        <w:t>е государственных нормативных требований охраны труда;</w:t>
      </w:r>
    </w:p>
    <w:p w14:paraId="39856DA5" w14:textId="77777777" w:rsidR="00000000" w:rsidRPr="00A12536" w:rsidRDefault="00A12536" w:rsidP="00A12536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ответственности за нарушение указанных требований;</w:t>
      </w:r>
    </w:p>
    <w:p w14:paraId="4ECC22D0" w14:textId="77777777" w:rsidR="00000000" w:rsidRPr="00A12536" w:rsidRDefault="00A12536" w:rsidP="00A12536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lastRenderedPageBreak/>
        <w:t>о результатах расследования несчастных случаев на производстве и микротравм (микроповреждений);</w:t>
      </w:r>
    </w:p>
    <w:p w14:paraId="08607788" w14:textId="77777777" w:rsidR="00000000" w:rsidRPr="00A12536" w:rsidRDefault="00A12536" w:rsidP="00A12536">
      <w:pPr>
        <w:numPr>
          <w:ilvl w:val="0"/>
          <w:numId w:val="21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 опасностях и рисках на рабочих местах, а также мера</w:t>
      </w:r>
      <w:r w:rsidRPr="00A12536">
        <w:rPr>
          <w:rFonts w:eastAsia="Times New Roman"/>
          <w:color w:val="1E2120"/>
          <w:sz w:val="21"/>
          <w:szCs w:val="21"/>
        </w:rPr>
        <w:t>х управления, разработанных в их отношении.</w:t>
      </w:r>
    </w:p>
    <w:p w14:paraId="77D65A72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7.4. Информирование обеспечивается в соответствии с Приказом Минтруда России от 29.10.2021 года №773н «Об утверждении форм (способов) информирования работников об их трудовых правах, включая право на безопасные у</w:t>
      </w:r>
      <w:r w:rsidRPr="00A12536">
        <w:rPr>
          <w:color w:val="1E2120"/>
          <w:sz w:val="21"/>
          <w:szCs w:val="21"/>
        </w:rPr>
        <w:t>словия и охрану труда, и примерного перечня информационных материалов в целях информирования работников об их трудовых правах, включая право на безопасные условия и охрану труда». Формат информирования определяется при планировании мероприятия в рамках СУО</w:t>
      </w:r>
      <w:r w:rsidRPr="00A12536">
        <w:rPr>
          <w:color w:val="1E2120"/>
          <w:sz w:val="21"/>
          <w:szCs w:val="21"/>
        </w:rPr>
        <w:t>Т.</w:t>
      </w:r>
    </w:p>
    <w:p w14:paraId="7558B089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8. Функционирование системы управления охраны труда</w:t>
      </w:r>
    </w:p>
    <w:p w14:paraId="667971FA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8.1. </w:t>
      </w:r>
      <w:ins w:id="20" w:author="Unknown">
        <w:r w:rsidRPr="00A12536">
          <w:rPr>
            <w:color w:val="1E2120"/>
            <w:sz w:val="21"/>
            <w:szCs w:val="21"/>
            <w:u w:val="single"/>
          </w:rPr>
          <w:t>Основными процессами, обеспечивающими функционирование СУОТ в образовательной организации, являются:</w:t>
        </w:r>
      </w:ins>
    </w:p>
    <w:p w14:paraId="5C16678C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специальная оценка условий труда;</w:t>
      </w:r>
    </w:p>
    <w:p w14:paraId="628F5CFE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оценка профессиональных рисков;</w:t>
      </w:r>
    </w:p>
    <w:p w14:paraId="30EF7522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проведение медицинских осмотров и освидетельствования работников;</w:t>
      </w:r>
    </w:p>
    <w:p w14:paraId="6D6D72AA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обучение работников;</w:t>
      </w:r>
    </w:p>
    <w:p w14:paraId="1AD4D161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обеспечение работников средствами индивидуальной защиты;</w:t>
      </w:r>
    </w:p>
    <w:p w14:paraId="7171462F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обеспечение безопасности работников при эксплуатации зданий и сооружений;</w:t>
      </w:r>
    </w:p>
    <w:p w14:paraId="219E7203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обеспечение безопасности работников пр</w:t>
      </w:r>
      <w:r w:rsidRPr="00A12536">
        <w:rPr>
          <w:rFonts w:eastAsia="Times New Roman"/>
          <w:color w:val="1E2120"/>
          <w:sz w:val="21"/>
          <w:szCs w:val="21"/>
        </w:rPr>
        <w:t>и эксплуатации оборудования;</w:t>
      </w:r>
    </w:p>
    <w:p w14:paraId="56889729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обеспечение безопасности работников при осуществлении технологических процессов;</w:t>
      </w:r>
    </w:p>
    <w:p w14:paraId="511BD0F7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обеспечение безопасности работников при эксплуатации инструментов;</w:t>
      </w:r>
    </w:p>
    <w:p w14:paraId="332C821A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обеспечение безопасности работников при использовании сырья и материалов;</w:t>
      </w:r>
    </w:p>
    <w:p w14:paraId="4D87E846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</w:t>
      </w:r>
      <w:r w:rsidRPr="00A12536">
        <w:rPr>
          <w:rFonts w:eastAsia="Times New Roman"/>
          <w:color w:val="1E2120"/>
          <w:sz w:val="21"/>
          <w:szCs w:val="21"/>
        </w:rPr>
        <w:t>ечение безопасности работников подрядных организаций;</w:t>
      </w:r>
    </w:p>
    <w:p w14:paraId="71E6B48C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санитарно-бытовое обеспечение работников;</w:t>
      </w:r>
    </w:p>
    <w:p w14:paraId="3AA94703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соблюдение режима труда и отдыха работников в соответствии с трудовым законодательством и иными нормативными правовыми актами, содержащими нормы трудового права</w:t>
      </w:r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0B160427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обеспечение социального страхования работников;</w:t>
      </w:r>
    </w:p>
    <w:p w14:paraId="66A9F946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взаимодействие с государственными надзорными органами, органами исполнительной власти и профсоюзного контроля;</w:t>
      </w:r>
    </w:p>
    <w:p w14:paraId="21CCD99C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реагирование на аварийные ситуации;</w:t>
      </w:r>
    </w:p>
    <w:p w14:paraId="4AC4EDB8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реагирование на несчастные случаи;</w:t>
      </w:r>
    </w:p>
    <w:p w14:paraId="7FE08096" w14:textId="77777777" w:rsidR="00000000" w:rsidRPr="00A12536" w:rsidRDefault="00A12536" w:rsidP="00A12536">
      <w:pPr>
        <w:numPr>
          <w:ilvl w:val="0"/>
          <w:numId w:val="22"/>
        </w:numPr>
        <w:spacing w:before="100" w:beforeAutospacing="1" w:after="100" w:afterAutospacing="1" w:line="360" w:lineRule="atLeast"/>
        <w:ind w:left="37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реагирование на професси</w:t>
      </w:r>
      <w:r w:rsidRPr="00A12536">
        <w:rPr>
          <w:rFonts w:eastAsia="Times New Roman"/>
          <w:color w:val="1E2120"/>
          <w:sz w:val="21"/>
          <w:szCs w:val="21"/>
        </w:rPr>
        <w:t>ональные заболевания.</w:t>
      </w:r>
    </w:p>
    <w:p w14:paraId="62B1E50A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8.2. </w:t>
      </w:r>
      <w:ins w:id="21" w:author="Unknown">
        <w:r w:rsidRPr="00A12536">
          <w:rPr>
            <w:color w:val="1E2120"/>
            <w:sz w:val="21"/>
            <w:szCs w:val="21"/>
            <w:u w:val="single"/>
          </w:rPr>
          <w:t>В соответствии с результатами СОУТ и ОПР, а также в связи со спецификой деятельности и штатного состава работников в школе устанавливается следующий перечень процессов:</w:t>
        </w:r>
      </w:ins>
    </w:p>
    <w:p w14:paraId="5DAC95DC" w14:textId="77777777" w:rsidR="00000000" w:rsidRPr="00A12536" w:rsidRDefault="00A12536" w:rsidP="00A12536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процессы, обеспечивающие допуск работников к самостоятельной</w:t>
      </w:r>
      <w:r w:rsidRPr="00A12536">
        <w:rPr>
          <w:rFonts w:eastAsia="Times New Roman"/>
          <w:color w:val="1E2120"/>
          <w:sz w:val="21"/>
          <w:szCs w:val="21"/>
        </w:rPr>
        <w:t xml:space="preserve"> работе (</w:t>
      </w:r>
      <w:proofErr w:type="spellStart"/>
      <w:r w:rsidRPr="00A12536">
        <w:rPr>
          <w:rFonts w:eastAsia="Times New Roman"/>
          <w:color w:val="1E2120"/>
          <w:sz w:val="21"/>
          <w:szCs w:val="21"/>
        </w:rPr>
        <w:t>пп</w:t>
      </w:r>
      <w:proofErr w:type="spellEnd"/>
      <w:r w:rsidRPr="00A12536">
        <w:rPr>
          <w:rFonts w:eastAsia="Times New Roman"/>
          <w:color w:val="1E2120"/>
          <w:sz w:val="21"/>
          <w:szCs w:val="21"/>
        </w:rPr>
        <w:t>. 3 – 5 пункта 8.1.);</w:t>
      </w:r>
    </w:p>
    <w:p w14:paraId="40FE01F9" w14:textId="77777777" w:rsidR="00000000" w:rsidRPr="00A12536" w:rsidRDefault="00A12536" w:rsidP="00A12536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процессы, обеспечивающие безопасность производственной среды (</w:t>
      </w:r>
      <w:proofErr w:type="spellStart"/>
      <w:r w:rsidRPr="00A12536">
        <w:rPr>
          <w:rFonts w:eastAsia="Times New Roman"/>
          <w:color w:val="1E2120"/>
          <w:sz w:val="21"/>
          <w:szCs w:val="21"/>
        </w:rPr>
        <w:t>пп</w:t>
      </w:r>
      <w:proofErr w:type="spellEnd"/>
      <w:r w:rsidRPr="00A12536">
        <w:rPr>
          <w:rFonts w:eastAsia="Times New Roman"/>
          <w:color w:val="1E2120"/>
          <w:sz w:val="21"/>
          <w:szCs w:val="21"/>
        </w:rPr>
        <w:t>. 6 – 11 пункта 8.1.);</w:t>
      </w:r>
    </w:p>
    <w:p w14:paraId="6B9E7A42" w14:textId="77777777" w:rsidR="00000000" w:rsidRPr="00A12536" w:rsidRDefault="00A12536" w:rsidP="00A12536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группа сопутствующих процессов по охране труда (</w:t>
      </w:r>
      <w:proofErr w:type="spellStart"/>
      <w:r w:rsidRPr="00A12536">
        <w:rPr>
          <w:rFonts w:eastAsia="Times New Roman"/>
          <w:color w:val="1E2120"/>
          <w:sz w:val="21"/>
          <w:szCs w:val="21"/>
        </w:rPr>
        <w:t>пп</w:t>
      </w:r>
      <w:proofErr w:type="spellEnd"/>
      <w:r w:rsidRPr="00A12536">
        <w:rPr>
          <w:rFonts w:eastAsia="Times New Roman"/>
          <w:color w:val="1E2120"/>
          <w:sz w:val="21"/>
          <w:szCs w:val="21"/>
        </w:rPr>
        <w:t>. 12 – 15 пункта 8.1.);</w:t>
      </w:r>
    </w:p>
    <w:p w14:paraId="39C516C9" w14:textId="77777777" w:rsidR="00000000" w:rsidRPr="00A12536" w:rsidRDefault="00A12536" w:rsidP="00A12536">
      <w:pPr>
        <w:numPr>
          <w:ilvl w:val="0"/>
          <w:numId w:val="23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lastRenderedPageBreak/>
        <w:t>процессы реагирования на ситуации (</w:t>
      </w:r>
      <w:proofErr w:type="spellStart"/>
      <w:r w:rsidRPr="00A12536">
        <w:rPr>
          <w:rFonts w:eastAsia="Times New Roman"/>
          <w:color w:val="1E2120"/>
          <w:sz w:val="21"/>
          <w:szCs w:val="21"/>
        </w:rPr>
        <w:t>пп</w:t>
      </w:r>
      <w:proofErr w:type="spellEnd"/>
      <w:r w:rsidRPr="00A12536">
        <w:rPr>
          <w:rFonts w:eastAsia="Times New Roman"/>
          <w:color w:val="1E2120"/>
          <w:sz w:val="21"/>
          <w:szCs w:val="21"/>
        </w:rPr>
        <w:t>. 16 – 18 пункта 8.1.).</w:t>
      </w:r>
    </w:p>
    <w:p w14:paraId="5907EA92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8.3. </w:t>
      </w:r>
      <w:ins w:id="22" w:author="Unknown">
        <w:r w:rsidRPr="00A12536">
          <w:rPr>
            <w:color w:val="1E2120"/>
            <w:sz w:val="21"/>
            <w:szCs w:val="21"/>
            <w:u w:val="single"/>
          </w:rPr>
          <w:t>Порядок действий, обеспечивающих функционирование процессов и СУОТ в целом, определяется следующими основными процессами и процедурами:</w:t>
        </w:r>
      </w:ins>
    </w:p>
    <w:p w14:paraId="1FBEBCCE" w14:textId="77777777" w:rsidR="00000000" w:rsidRPr="00A12536" w:rsidRDefault="00A12536" w:rsidP="00A12536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планирование и выполнение мероприятий по охране труда;</w:t>
      </w:r>
    </w:p>
    <w:p w14:paraId="735DF589" w14:textId="77777777" w:rsidR="00000000" w:rsidRPr="00A12536" w:rsidRDefault="00A12536" w:rsidP="00A12536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контроль планирования и выполнения таких мероприятий, их ана</w:t>
      </w:r>
      <w:r w:rsidRPr="00A12536">
        <w:rPr>
          <w:rFonts w:eastAsia="Times New Roman"/>
          <w:color w:val="1E2120"/>
          <w:sz w:val="21"/>
          <w:szCs w:val="21"/>
        </w:rPr>
        <w:t>лиз по результатам контроля;</w:t>
      </w:r>
    </w:p>
    <w:p w14:paraId="76A18CA4" w14:textId="77777777" w:rsidR="00000000" w:rsidRPr="00A12536" w:rsidRDefault="00A12536" w:rsidP="00A12536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формирование корректирующих действий по совершенствованию функционирования СУОТ;</w:t>
      </w:r>
    </w:p>
    <w:p w14:paraId="2E9D63CB" w14:textId="77777777" w:rsidR="00000000" w:rsidRPr="00A12536" w:rsidRDefault="00A12536" w:rsidP="00A12536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управление документами СУОТ;</w:t>
      </w:r>
    </w:p>
    <w:p w14:paraId="670A3218" w14:textId="77777777" w:rsidR="00000000" w:rsidRPr="00A12536" w:rsidRDefault="00A12536" w:rsidP="00A12536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информирование работников, взаимодействие с ними;</w:t>
      </w:r>
    </w:p>
    <w:p w14:paraId="0D30AA46" w14:textId="77777777" w:rsidR="00000000" w:rsidRPr="00A12536" w:rsidRDefault="00A12536" w:rsidP="00A12536">
      <w:pPr>
        <w:numPr>
          <w:ilvl w:val="0"/>
          <w:numId w:val="24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распределение обязанностей по обеспечению функционирования СУОТ.</w:t>
      </w:r>
    </w:p>
    <w:p w14:paraId="1F00F3F5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8.</w:t>
      </w:r>
      <w:r w:rsidRPr="00A12536">
        <w:rPr>
          <w:color w:val="1E2120"/>
          <w:sz w:val="21"/>
          <w:szCs w:val="21"/>
        </w:rPr>
        <w:t>4. В общеобразовательной организации проводятся профилактические мероприятия по отработке действий работников при несчастном случае, аварии, риске их возникновения, а также по их устранению, расследованию причин возникновения.</w:t>
      </w:r>
      <w:r w:rsidRPr="00A12536">
        <w:rPr>
          <w:color w:val="1E2120"/>
          <w:sz w:val="21"/>
          <w:szCs w:val="21"/>
        </w:rPr>
        <w:br/>
        <w:t xml:space="preserve">8.5. Порядок реагирования на </w:t>
      </w:r>
      <w:r w:rsidRPr="00A12536">
        <w:rPr>
          <w:color w:val="1E2120"/>
          <w:sz w:val="21"/>
          <w:szCs w:val="21"/>
        </w:rPr>
        <w:t>несчастные случаи и аварийные ситуации, их расследования, профессиональных заболеваний, в том числе микроповреждений (микротравм), и оформления отчетных документов определяется инструкцией, утвержденной директором образовательной организации.</w:t>
      </w:r>
    </w:p>
    <w:p w14:paraId="029BBE26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9. Оценка рез</w:t>
      </w:r>
      <w:r w:rsidRPr="00A12536">
        <w:rPr>
          <w:rFonts w:eastAsia="Times New Roman"/>
          <w:color w:val="1E2120"/>
        </w:rPr>
        <w:t>ультатов деятельности системы управления охраной труда</w:t>
      </w:r>
    </w:p>
    <w:p w14:paraId="2BDA5780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9.1. Объектами контроля при функционировании СУОТ являются мероприятия, процессы и процедуры, реализуемые в рамках СУОТ.</w:t>
      </w:r>
      <w:r w:rsidRPr="00A12536">
        <w:rPr>
          <w:color w:val="1E2120"/>
          <w:sz w:val="21"/>
          <w:szCs w:val="21"/>
        </w:rPr>
        <w:br/>
        <w:t xml:space="preserve">9.2. </w:t>
      </w:r>
      <w:ins w:id="23" w:author="Unknown">
        <w:r w:rsidRPr="00A12536">
          <w:rPr>
            <w:color w:val="1E2120"/>
            <w:sz w:val="21"/>
            <w:szCs w:val="21"/>
            <w:u w:val="single"/>
          </w:rPr>
          <w:t>К основным видам контроля функционирования СУОТ относятся:</w:t>
        </w:r>
      </w:ins>
    </w:p>
    <w:p w14:paraId="725B9CF8" w14:textId="77777777" w:rsidR="00000000" w:rsidRPr="00A12536" w:rsidRDefault="00A12536" w:rsidP="00A12536">
      <w:pPr>
        <w:numPr>
          <w:ilvl w:val="0"/>
          <w:numId w:val="2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контроль состоян</w:t>
      </w:r>
      <w:r w:rsidRPr="00A12536">
        <w:rPr>
          <w:rFonts w:eastAsia="Times New Roman"/>
          <w:color w:val="1E2120"/>
          <w:sz w:val="21"/>
          <w:szCs w:val="21"/>
        </w:rPr>
        <w:t>ия рабочего места, оборудования, инструментов, сырья, материалов; контроль выполнения работ работником в рамках производственных и технологических процессов; выявление опасностей и определение уровня профессионального риска; контроль показателей реализации</w:t>
      </w:r>
      <w:r w:rsidRPr="00A12536">
        <w:rPr>
          <w:rFonts w:eastAsia="Times New Roman"/>
          <w:color w:val="1E2120"/>
          <w:sz w:val="21"/>
          <w:szCs w:val="21"/>
        </w:rPr>
        <w:t xml:space="preserve"> мероприятий, процессов и процедур;</w:t>
      </w:r>
    </w:p>
    <w:p w14:paraId="3FA1D446" w14:textId="77777777" w:rsidR="00000000" w:rsidRPr="00A12536" w:rsidRDefault="00A12536" w:rsidP="00A12536">
      <w:pPr>
        <w:numPr>
          <w:ilvl w:val="0"/>
          <w:numId w:val="2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контроль выполнения процессов, имеющих периодический характер (СОУТ, обучение по охране труда, проведение медицинских осмотров);</w:t>
      </w:r>
    </w:p>
    <w:p w14:paraId="3E5956C6" w14:textId="77777777" w:rsidR="00000000" w:rsidRPr="00A12536" w:rsidRDefault="00A12536" w:rsidP="00A12536">
      <w:pPr>
        <w:numPr>
          <w:ilvl w:val="0"/>
          <w:numId w:val="2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учет и анализ несчастных случаев, профессиональных заболеваний;</w:t>
      </w:r>
    </w:p>
    <w:p w14:paraId="0462BF80" w14:textId="77777777" w:rsidR="00000000" w:rsidRPr="00A12536" w:rsidRDefault="00A12536" w:rsidP="00A12536">
      <w:pPr>
        <w:numPr>
          <w:ilvl w:val="0"/>
          <w:numId w:val="2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учет изменений государствен</w:t>
      </w:r>
      <w:r w:rsidRPr="00A12536">
        <w:rPr>
          <w:rFonts w:eastAsia="Times New Roman"/>
          <w:color w:val="1E2120"/>
          <w:sz w:val="21"/>
          <w:szCs w:val="21"/>
        </w:rPr>
        <w:t>ных нормативных требований охраны труда, соглашений по охране труда, изменения существующих или внедрения новых технологических процессов, оборудования;</w:t>
      </w:r>
    </w:p>
    <w:p w14:paraId="5B59559C" w14:textId="77777777" w:rsidR="00000000" w:rsidRPr="00A12536" w:rsidRDefault="00A12536" w:rsidP="00A12536">
      <w:pPr>
        <w:numPr>
          <w:ilvl w:val="0"/>
          <w:numId w:val="25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контроль эффективности функционирования отдельных элементов СУОТ и системы в целом.</w:t>
      </w:r>
    </w:p>
    <w:p w14:paraId="0D361FC9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9.3. В рамках контр</w:t>
      </w:r>
      <w:r w:rsidRPr="00A12536">
        <w:rPr>
          <w:color w:val="1E2120"/>
          <w:sz w:val="21"/>
          <w:szCs w:val="21"/>
        </w:rPr>
        <w:t>ольных мероприятий может использоваться фото- и видеофиксация.</w:t>
      </w:r>
      <w:r w:rsidRPr="00A12536">
        <w:rPr>
          <w:color w:val="1E2120"/>
          <w:sz w:val="21"/>
          <w:szCs w:val="21"/>
        </w:rPr>
        <w:br/>
        <w:t>9.4. Виды и методы контроля применительно к конкретным процессам (процедурам) определяются планом мероприятий. По результатам контроля составляется акт.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lastRenderedPageBreak/>
        <w:t>9.5. Ежегодно образовательная организаци</w:t>
      </w:r>
      <w:r w:rsidRPr="00A12536">
        <w:rPr>
          <w:color w:val="1E2120"/>
          <w:sz w:val="21"/>
          <w:szCs w:val="21"/>
        </w:rPr>
        <w:t>я составляют отчет о функционировании СУОТ.</w:t>
      </w:r>
      <w:r w:rsidRPr="00A12536">
        <w:rPr>
          <w:color w:val="1E2120"/>
          <w:sz w:val="21"/>
          <w:szCs w:val="21"/>
        </w:rPr>
        <w:br/>
        <w:t xml:space="preserve">9.6. </w:t>
      </w:r>
      <w:ins w:id="24" w:author="Unknown">
        <w:r w:rsidRPr="00A12536">
          <w:rPr>
            <w:color w:val="1E2120"/>
            <w:sz w:val="21"/>
            <w:szCs w:val="21"/>
            <w:u w:val="single"/>
          </w:rPr>
          <w:t>В ежегодном отчете отражается оценка следующих показателей:</w:t>
        </w:r>
      </w:ins>
    </w:p>
    <w:p w14:paraId="706E1AE3" w14:textId="77777777" w:rsidR="00000000" w:rsidRPr="00A12536" w:rsidRDefault="00A12536" w:rsidP="00A12536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достижение целей в области охраны труда;</w:t>
      </w:r>
    </w:p>
    <w:p w14:paraId="4B0A717F" w14:textId="77777777" w:rsidR="00000000" w:rsidRPr="00A12536" w:rsidRDefault="00A12536" w:rsidP="00A12536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способность СУОТ, действующей в школе, обеспечивать выполнение обязанностей, отраженных в политике в облас</w:t>
      </w:r>
      <w:r w:rsidRPr="00A12536">
        <w:rPr>
          <w:rFonts w:eastAsia="Times New Roman"/>
          <w:color w:val="1E2120"/>
          <w:sz w:val="21"/>
          <w:szCs w:val="21"/>
        </w:rPr>
        <w:t>ти охраны труда;</w:t>
      </w:r>
    </w:p>
    <w:p w14:paraId="6AB0F8DD" w14:textId="77777777" w:rsidR="00000000" w:rsidRPr="00A12536" w:rsidRDefault="00A12536" w:rsidP="00A12536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эффективность действий на всех уровнях управления;</w:t>
      </w:r>
    </w:p>
    <w:p w14:paraId="22482D6C" w14:textId="77777777" w:rsidR="00000000" w:rsidRPr="00A12536" w:rsidRDefault="00A12536" w:rsidP="00A12536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необходимость дальнейшего развития СУОТ, включая корректировку целей в области охраны труда, перераспределение обязанностей должностных лиц, перераспределение ресурсов;</w:t>
      </w:r>
    </w:p>
    <w:p w14:paraId="46035ABB" w14:textId="77777777" w:rsidR="00000000" w:rsidRPr="00A12536" w:rsidRDefault="00A12536" w:rsidP="00A12536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необходимость своевременной подготовки работников, которых затронут решения об изменении СУОТ;</w:t>
      </w:r>
    </w:p>
    <w:p w14:paraId="09BC9140" w14:textId="77777777" w:rsidR="00000000" w:rsidRPr="00A12536" w:rsidRDefault="00A12536" w:rsidP="00A12536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необходимость изменения критериев оценки эффективности функционирования СУОТ;</w:t>
      </w:r>
    </w:p>
    <w:p w14:paraId="221D0B82" w14:textId="77777777" w:rsidR="00000000" w:rsidRPr="00A12536" w:rsidRDefault="00A12536" w:rsidP="00A12536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полнота идентификации опасностей и управления профессиональными рисками в рамках СУ</w:t>
      </w:r>
      <w:r w:rsidRPr="00A12536">
        <w:rPr>
          <w:rFonts w:eastAsia="Times New Roman"/>
          <w:color w:val="1E2120"/>
          <w:sz w:val="21"/>
          <w:szCs w:val="21"/>
        </w:rPr>
        <w:t>ОТ;</w:t>
      </w:r>
    </w:p>
    <w:p w14:paraId="4F4F4A19" w14:textId="77777777" w:rsidR="00000000" w:rsidRPr="00A12536" w:rsidRDefault="00A12536" w:rsidP="00A12536">
      <w:pPr>
        <w:numPr>
          <w:ilvl w:val="0"/>
          <w:numId w:val="26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необходимость выработки корректирующих мер.</w:t>
      </w:r>
    </w:p>
    <w:p w14:paraId="2FDA930D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9.7. </w:t>
      </w:r>
      <w:ins w:id="25" w:author="Unknown">
        <w:r w:rsidRPr="00A12536">
          <w:rPr>
            <w:color w:val="1E2120"/>
            <w:sz w:val="21"/>
            <w:szCs w:val="21"/>
            <w:u w:val="single"/>
          </w:rPr>
          <w:t>Показатели контроля функционирования СУОТ определяются, в частности, следующими данными</w:t>
        </w:r>
      </w:ins>
      <w:r w:rsidRPr="00A12536">
        <w:rPr>
          <w:color w:val="1E2120"/>
          <w:sz w:val="21"/>
          <w:szCs w:val="21"/>
        </w:rPr>
        <w:t>:</w:t>
      </w:r>
    </w:p>
    <w:p w14:paraId="6F4817C3" w14:textId="77777777" w:rsidR="00000000" w:rsidRPr="00A12536" w:rsidRDefault="00A12536" w:rsidP="00A12536">
      <w:pPr>
        <w:numPr>
          <w:ilvl w:val="0"/>
          <w:numId w:val="2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абсолютными показателями (время на выполнение, стоимость, технические показатели и пр.);</w:t>
      </w:r>
    </w:p>
    <w:p w14:paraId="3BC47CF7" w14:textId="77777777" w:rsidR="00000000" w:rsidRPr="00A12536" w:rsidRDefault="00A12536" w:rsidP="00A12536">
      <w:pPr>
        <w:numPr>
          <w:ilvl w:val="0"/>
          <w:numId w:val="2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относительными показателя</w:t>
      </w:r>
      <w:r w:rsidRPr="00A12536">
        <w:rPr>
          <w:rFonts w:eastAsia="Times New Roman"/>
          <w:color w:val="1E2120"/>
          <w:sz w:val="21"/>
          <w:szCs w:val="21"/>
        </w:rPr>
        <w:t>ми (соотношение планируемых и фактических результатов, показатели в сравнении с другими процессами и пр.);</w:t>
      </w:r>
    </w:p>
    <w:p w14:paraId="7BFAE392" w14:textId="77777777" w:rsidR="00000000" w:rsidRPr="00A12536" w:rsidRDefault="00A12536" w:rsidP="00A12536">
      <w:pPr>
        <w:numPr>
          <w:ilvl w:val="0"/>
          <w:numId w:val="27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качественными показателями (актуальность и доступность исходных данных для реализации процессов СУОТ).</w:t>
      </w:r>
    </w:p>
    <w:p w14:paraId="62F9620E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9.8. С учетом данных ежегодного отчета оценива</w:t>
      </w:r>
      <w:r w:rsidRPr="00A12536">
        <w:rPr>
          <w:color w:val="1E2120"/>
          <w:sz w:val="21"/>
          <w:szCs w:val="21"/>
        </w:rPr>
        <w:t>ется необходимость привлечения независимой специализированной организации для обеспечения внешнего контроля СУОТ.</w:t>
      </w:r>
    </w:p>
    <w:p w14:paraId="1433A368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10. Улучшение функционирования СУОТ</w:t>
      </w:r>
    </w:p>
    <w:p w14:paraId="1C108AF9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10.1. С учетом показателей ежегодного отчета о функционировании СУОТ в образовательной организации при нео</w:t>
      </w:r>
      <w:r w:rsidRPr="00A12536">
        <w:rPr>
          <w:color w:val="1E2120"/>
          <w:sz w:val="21"/>
          <w:szCs w:val="21"/>
        </w:rPr>
        <w:t>бходимости реализуются корректирующие меры по совершенствованию ее функционирования.</w:t>
      </w:r>
      <w:r w:rsidRPr="00A12536">
        <w:rPr>
          <w:color w:val="1E2120"/>
          <w:sz w:val="21"/>
          <w:szCs w:val="21"/>
        </w:rPr>
        <w:br/>
        <w:t xml:space="preserve">10.2. </w:t>
      </w:r>
      <w:ins w:id="26" w:author="Unknown">
        <w:r w:rsidRPr="00A12536">
          <w:rPr>
            <w:color w:val="1E2120"/>
            <w:sz w:val="21"/>
            <w:szCs w:val="21"/>
            <w:u w:val="single"/>
          </w:rPr>
          <w:t>Реализация корректирующих мер состоит из следующих этапов</w:t>
        </w:r>
      </w:ins>
      <w:r w:rsidRPr="00A12536">
        <w:rPr>
          <w:color w:val="1E2120"/>
          <w:sz w:val="21"/>
          <w:szCs w:val="21"/>
        </w:rPr>
        <w:t>:</w:t>
      </w:r>
    </w:p>
    <w:p w14:paraId="41B04328" w14:textId="77777777" w:rsidR="00000000" w:rsidRPr="00A12536" w:rsidRDefault="00A12536" w:rsidP="00A12536">
      <w:pPr>
        <w:numPr>
          <w:ilvl w:val="0"/>
          <w:numId w:val="2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разработка;</w:t>
      </w:r>
    </w:p>
    <w:p w14:paraId="220D2110" w14:textId="77777777" w:rsidR="00000000" w:rsidRPr="00A12536" w:rsidRDefault="00A12536" w:rsidP="00A12536">
      <w:pPr>
        <w:numPr>
          <w:ilvl w:val="0"/>
          <w:numId w:val="2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формирование;</w:t>
      </w:r>
    </w:p>
    <w:p w14:paraId="6CBA19E2" w14:textId="77777777" w:rsidR="00000000" w:rsidRPr="00A12536" w:rsidRDefault="00A12536" w:rsidP="00A12536">
      <w:pPr>
        <w:numPr>
          <w:ilvl w:val="0"/>
          <w:numId w:val="2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планирование;</w:t>
      </w:r>
    </w:p>
    <w:p w14:paraId="3A7FE059" w14:textId="77777777" w:rsidR="00000000" w:rsidRPr="00A12536" w:rsidRDefault="00A12536" w:rsidP="00A12536">
      <w:pPr>
        <w:numPr>
          <w:ilvl w:val="0"/>
          <w:numId w:val="2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внедрение;</w:t>
      </w:r>
    </w:p>
    <w:p w14:paraId="56CE89E0" w14:textId="77777777" w:rsidR="00000000" w:rsidRPr="00A12536" w:rsidRDefault="00A12536" w:rsidP="00A12536">
      <w:pPr>
        <w:numPr>
          <w:ilvl w:val="0"/>
          <w:numId w:val="28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контроль.</w:t>
      </w:r>
    </w:p>
    <w:p w14:paraId="4C8C4485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10.3. Действия на каждом этапе реализации кор</w:t>
      </w:r>
      <w:r w:rsidRPr="00A12536">
        <w:rPr>
          <w:color w:val="1E2120"/>
          <w:sz w:val="21"/>
          <w:szCs w:val="21"/>
        </w:rPr>
        <w:t>ректирующих мер, сроки их выполнения, ответственные лица утверждаются директором школы.</w:t>
      </w:r>
      <w:r w:rsidRPr="00A12536">
        <w:rPr>
          <w:color w:val="1E2120"/>
          <w:sz w:val="21"/>
          <w:szCs w:val="21"/>
        </w:rPr>
        <w:br/>
      </w:r>
      <w:r w:rsidRPr="00A12536">
        <w:rPr>
          <w:color w:val="1E2120"/>
          <w:sz w:val="21"/>
          <w:szCs w:val="21"/>
        </w:rPr>
        <w:lastRenderedPageBreak/>
        <w:t>10.4. На этапах разработки и формирования корректирующих мер производится опрос работников относительно совершенствования функционирования СУОТ.</w:t>
      </w:r>
      <w:r w:rsidRPr="00A12536">
        <w:rPr>
          <w:color w:val="1E2120"/>
          <w:sz w:val="21"/>
          <w:szCs w:val="21"/>
        </w:rPr>
        <w:br/>
        <w:t xml:space="preserve">10.5. Работники должны </w:t>
      </w:r>
      <w:r w:rsidRPr="00A12536">
        <w:rPr>
          <w:color w:val="1E2120"/>
          <w:sz w:val="21"/>
          <w:szCs w:val="21"/>
        </w:rPr>
        <w:t>быть проинформированы о результатах деятельности организации по улучшению СУОТ.</w:t>
      </w:r>
    </w:p>
    <w:p w14:paraId="3C2D7C9B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11. Документация по охране труда</w:t>
      </w:r>
    </w:p>
    <w:p w14:paraId="38121B6E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>11.1. В организации, осуществляющей образовательную деятельность, хранятся действующие нормативно-правовые акты по охране труда: законы Российс</w:t>
      </w:r>
      <w:r w:rsidRPr="00A12536">
        <w:rPr>
          <w:color w:val="1E2120"/>
          <w:sz w:val="21"/>
          <w:szCs w:val="21"/>
        </w:rPr>
        <w:t>кой Федерации, постановления Правительства Российской Федерации, распоряжения и приказы органов управления образованием, иные нормативные документы.</w:t>
      </w:r>
      <w:r w:rsidRPr="00A12536">
        <w:rPr>
          <w:color w:val="1E2120"/>
          <w:sz w:val="21"/>
          <w:szCs w:val="21"/>
        </w:rPr>
        <w:br/>
        <w:t xml:space="preserve">11.2. </w:t>
      </w:r>
      <w:ins w:id="27" w:author="Unknown">
        <w:r w:rsidRPr="00A12536">
          <w:rPr>
            <w:color w:val="1E2120"/>
            <w:sz w:val="21"/>
            <w:szCs w:val="21"/>
            <w:u w:val="single"/>
          </w:rPr>
          <w:t>В общеобразовательной организации содержится следующая документация по охране труда</w:t>
        </w:r>
      </w:ins>
      <w:r w:rsidRPr="00A12536">
        <w:rPr>
          <w:color w:val="1E2120"/>
          <w:sz w:val="21"/>
          <w:szCs w:val="21"/>
        </w:rPr>
        <w:t xml:space="preserve">: </w:t>
      </w:r>
    </w:p>
    <w:p w14:paraId="29B30BA0" w14:textId="11CB823E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8" w:tgtFrame="_blank" w:history="1">
        <w:r w:rsidRPr="00A12536">
          <w:rPr>
            <w:rStyle w:val="a3"/>
            <w:rFonts w:eastAsia="Times New Roman"/>
            <w:sz w:val="21"/>
            <w:szCs w:val="21"/>
          </w:rPr>
          <w:t>Правила внутреннего трудового распорядка школы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54D1C999" w14:textId="7777777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Положение о системе управления охраной труда (СУОТ) в школе;</w:t>
      </w:r>
    </w:p>
    <w:p w14:paraId="0F2FCF92" w14:textId="3FB1B842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9" w:tgtFrame="_blank" w:history="1">
        <w:r w:rsidRPr="00A12536">
          <w:rPr>
            <w:rStyle w:val="a3"/>
            <w:rFonts w:eastAsia="Times New Roman"/>
            <w:sz w:val="21"/>
            <w:szCs w:val="21"/>
          </w:rPr>
          <w:t>Положение о системе управления профессиональными рисками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383AD77A" w14:textId="13BF4A28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0" w:tgtFrame="_blank" w:history="1">
        <w:r w:rsidRPr="00A12536">
          <w:rPr>
            <w:rStyle w:val="a3"/>
            <w:rFonts w:eastAsia="Times New Roman"/>
            <w:sz w:val="21"/>
            <w:szCs w:val="21"/>
          </w:rPr>
          <w:t>Положение о порядке обучения по охране труда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44692914" w14:textId="624958A1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1" w:tgtFrame="_blank" w:history="1">
        <w:r w:rsidRPr="00A12536">
          <w:rPr>
            <w:rStyle w:val="a3"/>
            <w:rFonts w:eastAsia="Times New Roman"/>
            <w:sz w:val="21"/>
            <w:szCs w:val="21"/>
          </w:rPr>
          <w:t>Положение о стажировке на рабочем месте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1159C23B" w14:textId="17CD4B9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2" w:tgtFrame="_blank" w:history="1">
        <w:r w:rsidRPr="00A12536">
          <w:rPr>
            <w:rStyle w:val="a3"/>
            <w:rFonts w:eastAsia="Times New Roman"/>
            <w:sz w:val="21"/>
            <w:szCs w:val="21"/>
          </w:rPr>
          <w:t>Положение о комиссии по охране труда</w:t>
        </w:r>
        <w:r w:rsidRPr="00A12536">
          <w:rPr>
            <w:rStyle w:val="a3"/>
            <w:rFonts w:eastAsia="Times New Roman"/>
            <w:sz w:val="21"/>
            <w:szCs w:val="21"/>
          </w:rPr>
          <w:t xml:space="preserve">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3B7CFC5E" w14:textId="02DC6104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3" w:tgtFrame="_blank" w:history="1">
        <w:r w:rsidRPr="00A12536">
          <w:rPr>
            <w:rStyle w:val="a3"/>
            <w:rFonts w:eastAsia="Times New Roman"/>
            <w:sz w:val="21"/>
            <w:szCs w:val="21"/>
          </w:rPr>
          <w:t>Положение о проведении инструктажей по охране труда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44EA7F0F" w14:textId="4FC053F2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4" w:tgtFrame="_blank" w:history="1">
        <w:r w:rsidRPr="00A12536">
          <w:rPr>
            <w:rStyle w:val="a3"/>
            <w:rFonts w:eastAsia="Times New Roman"/>
            <w:sz w:val="21"/>
            <w:szCs w:val="21"/>
          </w:rPr>
          <w:t>Положение о проведении инструктажей с обучающимися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73194547" w14:textId="60B1ACA9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5" w:tgtFrame="_blank" w:history="1">
        <w:r w:rsidRPr="00A12536">
          <w:rPr>
            <w:rStyle w:val="a3"/>
            <w:rFonts w:eastAsia="Times New Roman"/>
            <w:sz w:val="21"/>
            <w:szCs w:val="21"/>
          </w:rPr>
          <w:t>Положение о расс</w:t>
        </w:r>
        <w:r w:rsidRPr="00A12536">
          <w:rPr>
            <w:rStyle w:val="a3"/>
            <w:rFonts w:eastAsia="Times New Roman"/>
            <w:sz w:val="21"/>
            <w:szCs w:val="21"/>
          </w:rPr>
          <w:t>ледовании несчастных случаев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2B83A50A" w14:textId="5C59B4BA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6" w:tgtFrame="_blank" w:history="1">
        <w:r w:rsidRPr="00A12536">
          <w:rPr>
            <w:rStyle w:val="a3"/>
            <w:rFonts w:eastAsia="Times New Roman"/>
            <w:sz w:val="21"/>
            <w:szCs w:val="21"/>
          </w:rPr>
          <w:t>Положение об учете и расследовании микротравм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745F2801" w14:textId="7777777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Положение об организации административно-общественного контроля по охране труда;</w:t>
      </w:r>
    </w:p>
    <w:p w14:paraId="018E911F" w14:textId="7777777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Соглашение по охране труда и акты выполнени</w:t>
      </w:r>
      <w:r w:rsidRPr="00A12536">
        <w:rPr>
          <w:rFonts w:eastAsia="Times New Roman"/>
          <w:color w:val="1E2120"/>
          <w:sz w:val="21"/>
          <w:szCs w:val="21"/>
        </w:rPr>
        <w:t>я соглашений;</w:t>
      </w:r>
    </w:p>
    <w:p w14:paraId="55621552" w14:textId="7777777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Технический паспорт на здание школы;</w:t>
      </w:r>
    </w:p>
    <w:p w14:paraId="2ED8DA6F" w14:textId="7777777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Программа (план) по улучшению условий охраны труда;</w:t>
      </w:r>
    </w:p>
    <w:p w14:paraId="5040ABFD" w14:textId="1B00986D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7" w:tgtFrame="_blank" w:history="1">
        <w:r w:rsidRPr="00A12536">
          <w:rPr>
            <w:rStyle w:val="a3"/>
            <w:rFonts w:eastAsia="Times New Roman"/>
            <w:sz w:val="21"/>
            <w:szCs w:val="21"/>
          </w:rPr>
          <w:t>Программы обучения и инструктажей по охране труда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5C12F6AE" w14:textId="75F850F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8" w:tgtFrame="_blank" w:history="1">
        <w:r w:rsidRPr="00A12536">
          <w:rPr>
            <w:rStyle w:val="a3"/>
            <w:rFonts w:eastAsia="Times New Roman"/>
            <w:sz w:val="21"/>
            <w:szCs w:val="21"/>
          </w:rPr>
          <w:t>Инструк</w:t>
        </w:r>
        <w:r w:rsidRPr="00A12536">
          <w:rPr>
            <w:rStyle w:val="a3"/>
            <w:rFonts w:eastAsia="Times New Roman"/>
            <w:sz w:val="21"/>
            <w:szCs w:val="21"/>
          </w:rPr>
          <w:t>ции по охране труда для работников школы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5E8E4F05" w14:textId="7777777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Приказы по организации работы по охране труда;</w:t>
      </w:r>
    </w:p>
    <w:p w14:paraId="147A5C8B" w14:textId="69AA91CB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19" w:tgtFrame="_blank" w:history="1">
        <w:r w:rsidRPr="00A12536">
          <w:rPr>
            <w:rStyle w:val="a3"/>
            <w:rFonts w:eastAsia="Times New Roman"/>
            <w:sz w:val="21"/>
            <w:szCs w:val="21"/>
          </w:rPr>
          <w:t>Акты и протоколы по охране труда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353CFF49" w14:textId="46FFD466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20" w:tgtFrame="_blank" w:history="1">
        <w:r w:rsidRPr="00A12536">
          <w:rPr>
            <w:rStyle w:val="a3"/>
            <w:rFonts w:eastAsia="Times New Roman"/>
            <w:sz w:val="21"/>
            <w:szCs w:val="21"/>
          </w:rPr>
          <w:t>Журналы по охране труда в школе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001A759B" w14:textId="1181A1F3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hyperlink r:id="rId21" w:tgtFrame="_blank" w:history="1">
        <w:r w:rsidRPr="00A12536">
          <w:rPr>
            <w:rStyle w:val="a3"/>
            <w:rFonts w:eastAsia="Times New Roman"/>
            <w:sz w:val="21"/>
            <w:szCs w:val="21"/>
          </w:rPr>
          <w:t>Нормативные акты по охране труда</w:t>
        </w:r>
      </w:hyperlink>
      <w:r w:rsidRPr="00A12536">
        <w:rPr>
          <w:rFonts w:eastAsia="Times New Roman"/>
          <w:color w:val="1E2120"/>
          <w:sz w:val="21"/>
          <w:szCs w:val="21"/>
        </w:rPr>
        <w:t>;</w:t>
      </w:r>
    </w:p>
    <w:p w14:paraId="121E65DF" w14:textId="77777777" w:rsidR="00000000" w:rsidRPr="00A12536" w:rsidRDefault="00A12536" w:rsidP="00A12536">
      <w:pPr>
        <w:numPr>
          <w:ilvl w:val="0"/>
          <w:numId w:val="29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Материалы по расследованию несчастных случаев.</w:t>
      </w:r>
    </w:p>
    <w:p w14:paraId="3336D615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11.3. Ответственными за ведение журналов являются директор, специалист по охране труда (лицо, ответственное за охрану труда) организации, </w:t>
      </w:r>
      <w:r w:rsidRPr="00A12536">
        <w:rPr>
          <w:color w:val="1E2120"/>
          <w:sz w:val="21"/>
          <w:szCs w:val="21"/>
        </w:rPr>
        <w:t>осуществляющей образовательную деятельность.</w:t>
      </w:r>
    </w:p>
    <w:p w14:paraId="59BFC311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12. Контроль и ответственность</w:t>
      </w:r>
    </w:p>
    <w:p w14:paraId="2CAB549E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lastRenderedPageBreak/>
        <w:t>12.1 Контроль деятельности работников, осуществляющих работу по охране труда и безопасности жизнедеятельности в школе, обеспечивают директор организации, осуществляющей образовательную деятельность, служба охраны труда, органы государственного надзора и ко</w:t>
      </w:r>
      <w:r w:rsidRPr="00A12536">
        <w:rPr>
          <w:color w:val="1E2120"/>
          <w:sz w:val="21"/>
          <w:szCs w:val="21"/>
        </w:rPr>
        <w:t>нтроля соблюдения требований охраны труда.</w:t>
      </w:r>
      <w:r w:rsidRPr="00A12536">
        <w:rPr>
          <w:color w:val="1E2120"/>
          <w:sz w:val="21"/>
          <w:szCs w:val="21"/>
        </w:rPr>
        <w:br/>
        <w:t>12.2. Ответственность за организацию работы по охране труда и безопасности жизнедеятельности несет директор школы.</w:t>
      </w:r>
      <w:r w:rsidRPr="00A12536">
        <w:rPr>
          <w:color w:val="1E2120"/>
          <w:sz w:val="21"/>
          <w:szCs w:val="21"/>
        </w:rPr>
        <w:br/>
        <w:t xml:space="preserve">12.3. </w:t>
      </w:r>
      <w:ins w:id="28" w:author="Unknown">
        <w:r w:rsidRPr="00A12536">
          <w:rPr>
            <w:color w:val="1E2120"/>
            <w:sz w:val="21"/>
            <w:szCs w:val="21"/>
            <w:u w:val="single"/>
          </w:rPr>
          <w:t>Работники, выполняющие функции по обеспечению охраны труда и безопасности жизнедеятельности,</w:t>
        </w:r>
        <w:r w:rsidRPr="00A12536">
          <w:rPr>
            <w:color w:val="1E2120"/>
            <w:sz w:val="21"/>
            <w:szCs w:val="21"/>
            <w:u w:val="single"/>
          </w:rPr>
          <w:t xml:space="preserve"> несут ответственность: </w:t>
        </w:r>
      </w:ins>
    </w:p>
    <w:p w14:paraId="43DA0B63" w14:textId="77777777" w:rsidR="00000000" w:rsidRPr="00A12536" w:rsidRDefault="00A12536" w:rsidP="00A12536">
      <w:pPr>
        <w:numPr>
          <w:ilvl w:val="0"/>
          <w:numId w:val="3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за выполнение, невыполнение, выполнение не в полном объеме своих функциональных обязанностей, определенных настоящим и должностными инструкциями;</w:t>
      </w:r>
    </w:p>
    <w:p w14:paraId="1EF3B493" w14:textId="77777777" w:rsidR="00000000" w:rsidRPr="00A12536" w:rsidRDefault="00A12536" w:rsidP="00A12536">
      <w:pPr>
        <w:numPr>
          <w:ilvl w:val="0"/>
          <w:numId w:val="3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соблюдение установленных сроков расследования несчастных случаев;</w:t>
      </w:r>
    </w:p>
    <w:p w14:paraId="06633C8E" w14:textId="77777777" w:rsidR="00000000" w:rsidRPr="00A12536" w:rsidRDefault="00A12536" w:rsidP="00A12536">
      <w:pPr>
        <w:numPr>
          <w:ilvl w:val="0"/>
          <w:numId w:val="3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объективность выводов и решений, принятых ими по результатам проведенных расследований;</w:t>
      </w:r>
    </w:p>
    <w:p w14:paraId="2816BC33" w14:textId="77777777" w:rsidR="00000000" w:rsidRPr="00A12536" w:rsidRDefault="00A12536" w:rsidP="00A12536">
      <w:pPr>
        <w:numPr>
          <w:ilvl w:val="0"/>
          <w:numId w:val="3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достоверность представляемой информации;</w:t>
      </w:r>
    </w:p>
    <w:p w14:paraId="0B3EB53D" w14:textId="77777777" w:rsidR="00000000" w:rsidRPr="00A12536" w:rsidRDefault="00A12536" w:rsidP="00A12536">
      <w:pPr>
        <w:numPr>
          <w:ilvl w:val="0"/>
          <w:numId w:val="30"/>
        </w:numPr>
        <w:spacing w:before="100" w:beforeAutospacing="1" w:after="100" w:afterAutospacing="1" w:line="360" w:lineRule="atLeast"/>
        <w:ind w:left="225"/>
        <w:jc w:val="both"/>
        <w:divId w:val="179126532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>соответствие принятых решений действующему законодательству Российской Федерации.</w:t>
      </w:r>
    </w:p>
    <w:p w14:paraId="7FBBAE49" w14:textId="77777777" w:rsidR="00000000" w:rsidRPr="00A12536" w:rsidRDefault="00A12536" w:rsidP="00A12536">
      <w:pPr>
        <w:pStyle w:val="3"/>
        <w:jc w:val="both"/>
        <w:divId w:val="179126532"/>
        <w:rPr>
          <w:rFonts w:eastAsia="Times New Roman"/>
          <w:color w:val="1E2120"/>
        </w:rPr>
      </w:pPr>
      <w:r w:rsidRPr="00A12536">
        <w:rPr>
          <w:rFonts w:eastAsia="Times New Roman"/>
          <w:color w:val="1E2120"/>
        </w:rPr>
        <w:t>13. Заключительные положения</w:t>
      </w:r>
    </w:p>
    <w:p w14:paraId="5E1A3183" w14:textId="77777777" w:rsidR="00000000" w:rsidRPr="00A12536" w:rsidRDefault="00A12536" w:rsidP="00A12536">
      <w:pPr>
        <w:pStyle w:val="a7"/>
        <w:spacing w:line="360" w:lineRule="atLeast"/>
        <w:jc w:val="both"/>
        <w:divId w:val="179126532"/>
        <w:rPr>
          <w:color w:val="1E2120"/>
          <w:sz w:val="21"/>
          <w:szCs w:val="21"/>
        </w:rPr>
      </w:pPr>
      <w:r w:rsidRPr="00A12536">
        <w:rPr>
          <w:color w:val="1E2120"/>
          <w:sz w:val="21"/>
          <w:szCs w:val="21"/>
        </w:rPr>
        <w:t xml:space="preserve">13.1. Настоящее </w:t>
      </w:r>
      <w:r w:rsidRPr="00A12536">
        <w:rPr>
          <w:color w:val="1E2120"/>
          <w:sz w:val="21"/>
          <w:szCs w:val="21"/>
        </w:rPr>
        <w:t>Положение о системе управления охраной труда в образовательной организации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</w:t>
      </w:r>
      <w:r w:rsidRPr="00A12536">
        <w:rPr>
          <w:color w:val="1E2120"/>
          <w:sz w:val="21"/>
          <w:szCs w:val="21"/>
        </w:rPr>
        <w:t>ьную деятельность.</w:t>
      </w:r>
      <w:r w:rsidRPr="00A12536">
        <w:rPr>
          <w:color w:val="1E2120"/>
          <w:sz w:val="21"/>
          <w:szCs w:val="21"/>
        </w:rPr>
        <w:br/>
        <w:t>13.2.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A12536">
        <w:rPr>
          <w:color w:val="1E2120"/>
          <w:sz w:val="21"/>
          <w:szCs w:val="21"/>
        </w:rPr>
        <w:br/>
        <w:t>13.3. Положение о СУОТ в школе принимается на неопределенный срок. Измене</w:t>
      </w:r>
      <w:r w:rsidRPr="00A12536">
        <w:rPr>
          <w:color w:val="1E2120"/>
          <w:sz w:val="21"/>
          <w:szCs w:val="21"/>
        </w:rPr>
        <w:t>ния и дополнения к Положению принимаются в порядке, предусмотренном п.13.1. настоящего Положения.</w:t>
      </w:r>
      <w:r w:rsidRPr="00A12536">
        <w:rPr>
          <w:color w:val="1E2120"/>
          <w:sz w:val="21"/>
          <w:szCs w:val="21"/>
        </w:rPr>
        <w:br/>
        <w:t>13.4.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2DEA4655" w14:textId="77777777" w:rsidR="00000000" w:rsidRPr="00A12536" w:rsidRDefault="00A12536" w:rsidP="00A12536">
      <w:pPr>
        <w:spacing w:after="75" w:line="360" w:lineRule="atLeast"/>
        <w:jc w:val="both"/>
        <w:divId w:val="862937125"/>
        <w:rPr>
          <w:rFonts w:eastAsia="Times New Roman"/>
          <w:color w:val="1E2120"/>
          <w:sz w:val="21"/>
          <w:szCs w:val="21"/>
        </w:rPr>
      </w:pPr>
      <w:r w:rsidRPr="00A12536">
        <w:rPr>
          <w:rFonts w:eastAsia="Times New Roman"/>
          <w:color w:val="1E2120"/>
          <w:sz w:val="21"/>
          <w:szCs w:val="21"/>
        </w:rPr>
        <w:t xml:space="preserve">  </w:t>
      </w:r>
    </w:p>
    <w:sectPr w:rsidR="00000000" w:rsidRPr="00A12536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8B27E" w14:textId="77777777" w:rsidR="00A12536" w:rsidRDefault="00A12536" w:rsidP="00A12536">
      <w:r>
        <w:separator/>
      </w:r>
    </w:p>
  </w:endnote>
  <w:endnote w:type="continuationSeparator" w:id="0">
    <w:p w14:paraId="06887AB6" w14:textId="77777777" w:rsidR="00A12536" w:rsidRDefault="00A12536" w:rsidP="00A1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7365347"/>
      <w:docPartObj>
        <w:docPartGallery w:val="Page Numbers (Bottom of Page)"/>
        <w:docPartUnique/>
      </w:docPartObj>
    </w:sdtPr>
    <w:sdtContent>
      <w:p w14:paraId="4E213730" w14:textId="77777777" w:rsidR="00A12536" w:rsidRDefault="00A1253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4F05AD" w14:textId="77777777" w:rsidR="00A12536" w:rsidRDefault="00A1253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F374E" w14:textId="77777777" w:rsidR="00A12536" w:rsidRDefault="00A12536" w:rsidP="00A12536">
      <w:r>
        <w:separator/>
      </w:r>
    </w:p>
  </w:footnote>
  <w:footnote w:type="continuationSeparator" w:id="0">
    <w:p w14:paraId="3E8B14EB" w14:textId="77777777" w:rsidR="00A12536" w:rsidRDefault="00A12536" w:rsidP="00A12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5701"/>
    <w:multiLevelType w:val="multilevel"/>
    <w:tmpl w:val="053E6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ED514F"/>
    <w:multiLevelType w:val="multilevel"/>
    <w:tmpl w:val="F650D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6B683B"/>
    <w:multiLevelType w:val="multilevel"/>
    <w:tmpl w:val="FC028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8500CB"/>
    <w:multiLevelType w:val="multilevel"/>
    <w:tmpl w:val="54721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0F6BE5"/>
    <w:multiLevelType w:val="multilevel"/>
    <w:tmpl w:val="15CA6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F7658A"/>
    <w:multiLevelType w:val="multilevel"/>
    <w:tmpl w:val="5A607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B37101"/>
    <w:multiLevelType w:val="multilevel"/>
    <w:tmpl w:val="2254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AD423E"/>
    <w:multiLevelType w:val="multilevel"/>
    <w:tmpl w:val="E850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EE40F1"/>
    <w:multiLevelType w:val="multilevel"/>
    <w:tmpl w:val="42D69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50255DA"/>
    <w:multiLevelType w:val="multilevel"/>
    <w:tmpl w:val="97AE5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7643B53"/>
    <w:multiLevelType w:val="multilevel"/>
    <w:tmpl w:val="323EE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A6A3734"/>
    <w:multiLevelType w:val="multilevel"/>
    <w:tmpl w:val="0794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01A6FA5"/>
    <w:multiLevelType w:val="multilevel"/>
    <w:tmpl w:val="B082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29D440A"/>
    <w:multiLevelType w:val="multilevel"/>
    <w:tmpl w:val="10EEF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63B0142"/>
    <w:multiLevelType w:val="multilevel"/>
    <w:tmpl w:val="D45C5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7F67048"/>
    <w:multiLevelType w:val="multilevel"/>
    <w:tmpl w:val="AF6A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2158C3"/>
    <w:multiLevelType w:val="multilevel"/>
    <w:tmpl w:val="F440C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19A4BDE"/>
    <w:multiLevelType w:val="multilevel"/>
    <w:tmpl w:val="8D5E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3F94F7C"/>
    <w:multiLevelType w:val="multilevel"/>
    <w:tmpl w:val="05AE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60833E9"/>
    <w:multiLevelType w:val="multilevel"/>
    <w:tmpl w:val="66541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71D3397"/>
    <w:multiLevelType w:val="multilevel"/>
    <w:tmpl w:val="CB30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C365C36"/>
    <w:multiLevelType w:val="multilevel"/>
    <w:tmpl w:val="90848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C5904DA"/>
    <w:multiLevelType w:val="multilevel"/>
    <w:tmpl w:val="9710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FC54A4E"/>
    <w:multiLevelType w:val="multilevel"/>
    <w:tmpl w:val="D092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1FD0079"/>
    <w:multiLevelType w:val="multilevel"/>
    <w:tmpl w:val="BA7CD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5471C0A"/>
    <w:multiLevelType w:val="multilevel"/>
    <w:tmpl w:val="A1942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88D4659"/>
    <w:multiLevelType w:val="multilevel"/>
    <w:tmpl w:val="0F9AE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B491819"/>
    <w:multiLevelType w:val="multilevel"/>
    <w:tmpl w:val="346C7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76355EC"/>
    <w:multiLevelType w:val="multilevel"/>
    <w:tmpl w:val="339E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F3F5730"/>
    <w:multiLevelType w:val="multilevel"/>
    <w:tmpl w:val="3B80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17"/>
  </w:num>
  <w:num w:numId="5">
    <w:abstractNumId w:val="9"/>
  </w:num>
  <w:num w:numId="6">
    <w:abstractNumId w:val="18"/>
  </w:num>
  <w:num w:numId="7">
    <w:abstractNumId w:val="4"/>
  </w:num>
  <w:num w:numId="8">
    <w:abstractNumId w:val="5"/>
  </w:num>
  <w:num w:numId="9">
    <w:abstractNumId w:val="6"/>
  </w:num>
  <w:num w:numId="10">
    <w:abstractNumId w:val="11"/>
  </w:num>
  <w:num w:numId="11">
    <w:abstractNumId w:val="16"/>
  </w:num>
  <w:num w:numId="12">
    <w:abstractNumId w:val="15"/>
  </w:num>
  <w:num w:numId="13">
    <w:abstractNumId w:val="24"/>
  </w:num>
  <w:num w:numId="14">
    <w:abstractNumId w:val="1"/>
  </w:num>
  <w:num w:numId="15">
    <w:abstractNumId w:val="19"/>
  </w:num>
  <w:num w:numId="16">
    <w:abstractNumId w:val="26"/>
  </w:num>
  <w:num w:numId="17">
    <w:abstractNumId w:val="10"/>
  </w:num>
  <w:num w:numId="18">
    <w:abstractNumId w:val="29"/>
  </w:num>
  <w:num w:numId="19">
    <w:abstractNumId w:val="0"/>
  </w:num>
  <w:num w:numId="20">
    <w:abstractNumId w:val="13"/>
  </w:num>
  <w:num w:numId="21">
    <w:abstractNumId w:val="8"/>
  </w:num>
  <w:num w:numId="22">
    <w:abstractNumId w:val="2"/>
  </w:num>
  <w:num w:numId="23">
    <w:abstractNumId w:val="7"/>
  </w:num>
  <w:num w:numId="24">
    <w:abstractNumId w:val="28"/>
  </w:num>
  <w:num w:numId="25">
    <w:abstractNumId w:val="23"/>
  </w:num>
  <w:num w:numId="26">
    <w:abstractNumId w:val="27"/>
  </w:num>
  <w:num w:numId="27">
    <w:abstractNumId w:val="22"/>
  </w:num>
  <w:num w:numId="28">
    <w:abstractNumId w:val="14"/>
  </w:num>
  <w:num w:numId="29">
    <w:abstractNumId w:val="21"/>
  </w:num>
  <w:num w:numId="30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536"/>
    <w:rsid w:val="00A1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5187E"/>
  <w15:chartTrackingRefBased/>
  <w15:docId w15:val="{EDBCAA2F-E5BD-4978-A8C0-715764D9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A12536"/>
    <w:rPr>
      <w:sz w:val="24"/>
      <w:szCs w:val="24"/>
    </w:rPr>
  </w:style>
  <w:style w:type="paragraph" w:customStyle="1" w:styleId="11">
    <w:name w:val="Обычный1"/>
    <w:rsid w:val="00A12536"/>
    <w:pPr>
      <w:widowControl w:val="0"/>
      <w:snapToGrid w:val="0"/>
    </w:pPr>
    <w:rPr>
      <w:rFonts w:ascii="Arial" w:hAnsi="Arial"/>
    </w:rPr>
  </w:style>
  <w:style w:type="paragraph" w:styleId="a9">
    <w:name w:val="header"/>
    <w:basedOn w:val="a"/>
    <w:link w:val="aa"/>
    <w:uiPriority w:val="99"/>
    <w:unhideWhenUsed/>
    <w:rsid w:val="00A1253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2536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1253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12536"/>
    <w:rPr>
      <w:rFonts w:eastAsia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1253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1253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686638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618267692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52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6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57338">
                          <w:marLeft w:val="0"/>
                          <w:marRight w:val="0"/>
                          <w:marTop w:val="3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1631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561990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360348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9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2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93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274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21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1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4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5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2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24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54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3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1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9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3845" TargetMode="External"/><Relationship Id="rId13" Type="http://schemas.openxmlformats.org/officeDocument/2006/relationships/hyperlink" Target="https://ohrana-tryda.com/node/4009" TargetMode="External"/><Relationship Id="rId18" Type="http://schemas.openxmlformats.org/officeDocument/2006/relationships/hyperlink" Target="https://ohrana-tryda.com/perechen-school-ot" TargetMode="External"/><Relationship Id="rId3" Type="http://schemas.openxmlformats.org/officeDocument/2006/relationships/image" Target="https://ohrana-tryda.com/themes/professional/images/page-bg.jpg" TargetMode="External"/><Relationship Id="rId21" Type="http://schemas.openxmlformats.org/officeDocument/2006/relationships/hyperlink" Target="https://ohrana-tryda.com/product/normot_schoo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hrana-tryda.com/node/1283" TargetMode="External"/><Relationship Id="rId17" Type="http://schemas.openxmlformats.org/officeDocument/2006/relationships/hyperlink" Target="https://ohrana-tryda.com/node/2707" TargetMode="External"/><Relationship Id="rId2" Type="http://schemas.openxmlformats.org/officeDocument/2006/relationships/styles" Target="styles.xml"/><Relationship Id="rId16" Type="http://schemas.openxmlformats.org/officeDocument/2006/relationships/hyperlink" Target="https://ohrana-tryda.com/node/4404" TargetMode="External"/><Relationship Id="rId20" Type="http://schemas.openxmlformats.org/officeDocument/2006/relationships/hyperlink" Target="https://ohrana-tryda.com/node/325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hrana-tryda.com/node/449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ohrana-tryda.com/node/446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ohrana-tryda.com/node/4494" TargetMode="External"/><Relationship Id="rId19" Type="http://schemas.openxmlformats.org/officeDocument/2006/relationships/hyperlink" Target="https://ohrana-tryda.com/node/31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hrana-tryda.com/node/4277" TargetMode="External"/><Relationship Id="rId14" Type="http://schemas.openxmlformats.org/officeDocument/2006/relationships/hyperlink" Target="https://ohrana-tryda.com/node/444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6796</Words>
  <Characters>52637</Characters>
  <Application>Microsoft Office Word</Application>
  <DocSecurity>4</DocSecurity>
  <Lines>438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системе управления охраной труда (СУОТ) в школе | Охрана и безопасность труда в школе и ДОУ</vt:lpstr>
    </vt:vector>
  </TitlesOfParts>
  <Company/>
  <LinksUpToDate>false</LinksUpToDate>
  <CharactersWithSpaces>59315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системе управления охраной труда (СУОТ) в школе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2</cp:revision>
  <cp:lastPrinted>2024-08-29T13:24:00Z</cp:lastPrinted>
  <dcterms:created xsi:type="dcterms:W3CDTF">2024-08-29T13:27:00Z</dcterms:created>
  <dcterms:modified xsi:type="dcterms:W3CDTF">2024-08-29T13:27:00Z</dcterms:modified>
</cp:coreProperties>
</file>